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EFB" w:rsidRPr="004D5136" w:rsidRDefault="00FA2EFB" w:rsidP="00FA2EFB">
      <w:pPr>
        <w:spacing w:line="280" w:lineRule="atLeast"/>
        <w:jc w:val="right"/>
        <w:rPr>
          <w:rFonts w:ascii="Palatino Linotype" w:hAnsi="Palatino Linotype"/>
          <w:b/>
          <w:szCs w:val="19"/>
        </w:rPr>
      </w:pPr>
      <w:r w:rsidRPr="004D5136">
        <w:rPr>
          <w:rFonts w:ascii="Palatino Linotype" w:hAnsi="Palatino Linotype"/>
          <w:b/>
          <w:szCs w:val="19"/>
        </w:rPr>
        <w:t xml:space="preserve">Załącznik Nr </w:t>
      </w:r>
      <w:r w:rsidR="00B63353">
        <w:rPr>
          <w:rFonts w:ascii="Palatino Linotype" w:hAnsi="Palatino Linotype"/>
          <w:b/>
          <w:szCs w:val="19"/>
        </w:rPr>
        <w:t>2</w:t>
      </w:r>
      <w:r w:rsidR="00CA0CBF">
        <w:rPr>
          <w:rFonts w:ascii="Palatino Linotype" w:hAnsi="Palatino Linotype"/>
          <w:b/>
          <w:szCs w:val="19"/>
        </w:rPr>
        <w:t>B</w:t>
      </w:r>
      <w:r w:rsidR="00B63353" w:rsidRPr="004D5136">
        <w:rPr>
          <w:rFonts w:ascii="Palatino Linotype" w:hAnsi="Palatino Linotype"/>
          <w:b/>
          <w:szCs w:val="19"/>
        </w:rPr>
        <w:t xml:space="preserve"> </w:t>
      </w:r>
      <w:r w:rsidRPr="004D5136">
        <w:rPr>
          <w:rFonts w:ascii="Palatino Linotype" w:hAnsi="Palatino Linotype"/>
          <w:b/>
          <w:szCs w:val="19"/>
        </w:rPr>
        <w:t>do SIWZ</w:t>
      </w:r>
    </w:p>
    <w:p w:rsidR="00FA2EFB" w:rsidRDefault="00FA2EFB" w:rsidP="00FA2EFB">
      <w:pPr>
        <w:jc w:val="center"/>
        <w:rPr>
          <w:rFonts w:ascii="Palatino Linotype" w:hAnsi="Palatino Linotype"/>
          <w:b/>
          <w:szCs w:val="19"/>
        </w:rPr>
      </w:pPr>
      <w:r>
        <w:rPr>
          <w:rFonts w:ascii="Palatino Linotype" w:hAnsi="Palatino Linotype"/>
          <w:b/>
          <w:szCs w:val="19"/>
        </w:rPr>
        <w:t>OŚWIADCZENIE</w:t>
      </w:r>
      <w:r w:rsidR="005C6B3A">
        <w:rPr>
          <w:rFonts w:ascii="Palatino Linotype" w:hAnsi="Palatino Linotype"/>
          <w:b/>
          <w:szCs w:val="19"/>
        </w:rPr>
        <w:t xml:space="preserve"> WSTĘPNE</w:t>
      </w:r>
    </w:p>
    <w:p w:rsidR="005C6B3A" w:rsidRDefault="001947A7" w:rsidP="00FA2EFB">
      <w:pPr>
        <w:jc w:val="center"/>
        <w:rPr>
          <w:rFonts w:ascii="Palatino Linotype" w:hAnsi="Palatino Linotype"/>
          <w:b/>
          <w:szCs w:val="19"/>
        </w:rPr>
      </w:pPr>
      <w:r>
        <w:rPr>
          <w:rFonts w:ascii="Palatino Linotype" w:hAnsi="Palatino Linotype"/>
          <w:b/>
          <w:szCs w:val="19"/>
        </w:rPr>
        <w:t>z art. 25a ust. 1 ustawy – Prawo zamówień publicznych</w:t>
      </w:r>
    </w:p>
    <w:p w:rsidR="005C6B3A" w:rsidRPr="005C6B3A" w:rsidRDefault="00FA2EFB" w:rsidP="005C6B3A">
      <w:pPr>
        <w:pStyle w:val="Bezodstpw"/>
        <w:spacing w:line="276" w:lineRule="auto"/>
        <w:jc w:val="both"/>
        <w:rPr>
          <w:rFonts w:ascii="Palatino Linotype" w:hAnsi="Palatino Linotype"/>
        </w:rPr>
      </w:pPr>
      <w:r>
        <w:rPr>
          <w:rFonts w:ascii="Palatino Linotype" w:hAnsi="Palatino Linotype"/>
          <w:sz w:val="18"/>
          <w:szCs w:val="18"/>
        </w:rPr>
        <w:tab/>
      </w:r>
      <w:r w:rsidRPr="005C6B3A">
        <w:rPr>
          <w:rFonts w:ascii="Palatino Linotype" w:hAnsi="Palatino Linotype"/>
        </w:rPr>
        <w:t>Działając na podstawie art. 25a ust. 1 ustawy z dnia 29 stycznia 2004 r. – Prawo zamówień publicznych (Dz. U. z 201</w:t>
      </w:r>
      <w:r w:rsidR="001234DA">
        <w:rPr>
          <w:rFonts w:ascii="Palatino Linotype" w:hAnsi="Palatino Linotype"/>
        </w:rPr>
        <w:t>7</w:t>
      </w:r>
      <w:r w:rsidRPr="005C6B3A">
        <w:rPr>
          <w:rFonts w:ascii="Palatino Linotype" w:hAnsi="Palatino Linotype"/>
        </w:rPr>
        <w:t xml:space="preserve"> r. poz. </w:t>
      </w:r>
      <w:r w:rsidR="001234DA">
        <w:rPr>
          <w:rFonts w:ascii="Palatino Linotype" w:hAnsi="Palatino Linotype"/>
        </w:rPr>
        <w:t>1579</w:t>
      </w:r>
      <w:r w:rsidRPr="005C6B3A">
        <w:rPr>
          <w:rFonts w:ascii="Palatino Linotype" w:hAnsi="Palatino Linotype"/>
        </w:rPr>
        <w:t xml:space="preserve"> z późn. zm.) </w:t>
      </w:r>
      <w:r w:rsidR="005C6B3A">
        <w:rPr>
          <w:rFonts w:ascii="Palatino Linotype" w:hAnsi="Palatino Linotype"/>
        </w:rPr>
        <w:t xml:space="preserve">załączam do oferty </w:t>
      </w:r>
      <w:ins w:id="0" w:author="kurdzima" w:date="2018-01-29T10:57:00Z">
        <w:r w:rsidR="00CC2D91">
          <w:rPr>
            <w:rFonts w:ascii="Palatino Linotype" w:hAnsi="Palatino Linotype"/>
          </w:rPr>
          <w:br/>
        </w:r>
      </w:ins>
      <w:r w:rsidR="005C6B3A">
        <w:rPr>
          <w:rFonts w:ascii="Palatino Linotype" w:hAnsi="Palatino Linotype"/>
        </w:rPr>
        <w:t xml:space="preserve">w niniejszym postępowaniu </w:t>
      </w:r>
      <w:r w:rsidR="005C6B3A" w:rsidRPr="005C6B3A">
        <w:rPr>
          <w:rFonts w:ascii="Palatino Linotype" w:hAnsi="Palatino Linotype"/>
        </w:rPr>
        <w:t xml:space="preserve">aktualne na dzień składania ofert oświadczenie w zakresie wskazanym przez </w:t>
      </w:r>
      <w:r w:rsidR="006563BA">
        <w:rPr>
          <w:rFonts w:ascii="Palatino Linotype" w:hAnsi="Palatino Linotype"/>
        </w:rPr>
        <w:t>Z</w:t>
      </w:r>
      <w:r w:rsidR="005C6B3A" w:rsidRPr="005C6B3A">
        <w:rPr>
          <w:rFonts w:ascii="Palatino Linotype" w:hAnsi="Palatino Linotype"/>
        </w:rPr>
        <w:t xml:space="preserve">amawiającego w </w:t>
      </w:r>
      <w:r w:rsidR="006563BA">
        <w:rPr>
          <w:rFonts w:ascii="Palatino Linotype" w:hAnsi="Palatino Linotype"/>
        </w:rPr>
        <w:t>O</w:t>
      </w:r>
      <w:r w:rsidR="005C6B3A" w:rsidRPr="005C6B3A">
        <w:rPr>
          <w:rFonts w:ascii="Palatino Linotype" w:hAnsi="Palatino Linotype"/>
        </w:rPr>
        <w:t xml:space="preserve">głoszeniu o zamówieniu </w:t>
      </w:r>
      <w:r w:rsidR="005C6B3A">
        <w:rPr>
          <w:rFonts w:ascii="Palatino Linotype" w:hAnsi="Palatino Linotype"/>
        </w:rPr>
        <w:t>oraz</w:t>
      </w:r>
      <w:r w:rsidR="005C6B3A" w:rsidRPr="005C6B3A">
        <w:rPr>
          <w:rFonts w:ascii="Palatino Linotype" w:hAnsi="Palatino Linotype"/>
        </w:rPr>
        <w:t xml:space="preserve"> w </w:t>
      </w:r>
      <w:r w:rsidR="006563BA">
        <w:rPr>
          <w:rFonts w:ascii="Palatino Linotype" w:hAnsi="Palatino Linotype"/>
        </w:rPr>
        <w:t>S</w:t>
      </w:r>
      <w:r w:rsidR="005C6B3A" w:rsidRPr="005C6B3A">
        <w:rPr>
          <w:rFonts w:ascii="Palatino Linotype" w:hAnsi="Palatino Linotype"/>
        </w:rPr>
        <w:t xml:space="preserve">pecyfikacji </w:t>
      </w:r>
      <w:r w:rsidR="006563BA">
        <w:rPr>
          <w:rFonts w:ascii="Palatino Linotype" w:hAnsi="Palatino Linotype"/>
        </w:rPr>
        <w:t>I</w:t>
      </w:r>
      <w:r w:rsidR="005C6B3A" w:rsidRPr="005C6B3A">
        <w:rPr>
          <w:rFonts w:ascii="Palatino Linotype" w:hAnsi="Palatino Linotype"/>
        </w:rPr>
        <w:t xml:space="preserve">stotnych </w:t>
      </w:r>
      <w:r w:rsidR="006563BA">
        <w:rPr>
          <w:rFonts w:ascii="Palatino Linotype" w:hAnsi="Palatino Linotype"/>
        </w:rPr>
        <w:t>W</w:t>
      </w:r>
      <w:r w:rsidR="005C6B3A" w:rsidRPr="005C6B3A">
        <w:rPr>
          <w:rFonts w:ascii="Palatino Linotype" w:hAnsi="Palatino Linotype"/>
        </w:rPr>
        <w:t xml:space="preserve">arunków </w:t>
      </w:r>
      <w:r w:rsidR="006563BA">
        <w:rPr>
          <w:rFonts w:ascii="Palatino Linotype" w:hAnsi="Palatino Linotype"/>
        </w:rPr>
        <w:t>Z</w:t>
      </w:r>
      <w:r w:rsidR="005C6B3A" w:rsidRPr="005C6B3A">
        <w:rPr>
          <w:rFonts w:ascii="Palatino Linotype" w:hAnsi="Palatino Linotype"/>
        </w:rPr>
        <w:t>amówienia</w:t>
      </w:r>
      <w:r w:rsidR="005C6B3A">
        <w:rPr>
          <w:rFonts w:ascii="Palatino Linotype" w:hAnsi="Palatino Linotype"/>
        </w:rPr>
        <w:t xml:space="preserve">, </w:t>
      </w:r>
      <w:r w:rsidR="005C6B3A" w:rsidRPr="005C6B3A">
        <w:rPr>
          <w:rFonts w:ascii="Palatino Linotype" w:hAnsi="Palatino Linotype"/>
        </w:rPr>
        <w:t>stanowią</w:t>
      </w:r>
      <w:r w:rsidR="005C6B3A">
        <w:rPr>
          <w:rFonts w:ascii="Palatino Linotype" w:hAnsi="Palatino Linotype"/>
        </w:rPr>
        <w:t>ce</w:t>
      </w:r>
      <w:r w:rsidR="005C6B3A" w:rsidRPr="005C6B3A">
        <w:rPr>
          <w:rFonts w:ascii="Palatino Linotype" w:hAnsi="Palatino Linotype"/>
        </w:rPr>
        <w:t xml:space="preserve"> wstępne potwierdzenie, że</w:t>
      </w:r>
      <w:r w:rsidR="00803987">
        <w:rPr>
          <w:rFonts w:ascii="Palatino Linotype" w:hAnsi="Palatino Linotype"/>
        </w:rPr>
        <w:t xml:space="preserve"> Wykonawca</w:t>
      </w:r>
      <w:r w:rsidR="005C6B3A" w:rsidRPr="005C6B3A">
        <w:rPr>
          <w:rFonts w:ascii="Palatino Linotype" w:hAnsi="Palatino Linotype"/>
        </w:rPr>
        <w:t>:</w:t>
      </w:r>
    </w:p>
    <w:p w:rsidR="005C6B3A" w:rsidRDefault="005C6B3A" w:rsidP="005C6B3A">
      <w:pPr>
        <w:pStyle w:val="Bezodstpw"/>
        <w:numPr>
          <w:ilvl w:val="0"/>
          <w:numId w:val="15"/>
        </w:numPr>
        <w:jc w:val="both"/>
        <w:rPr>
          <w:rFonts w:ascii="Palatino Linotype" w:hAnsi="Palatino Linotype"/>
        </w:rPr>
      </w:pPr>
      <w:r w:rsidRPr="005C6B3A">
        <w:rPr>
          <w:rFonts w:ascii="Palatino Linotype" w:hAnsi="Palatino Linotype"/>
        </w:rPr>
        <w:t xml:space="preserve">nie podlega wykluczeniu </w:t>
      </w:r>
      <w:r>
        <w:rPr>
          <w:rFonts w:ascii="Palatino Linotype" w:hAnsi="Palatino Linotype"/>
        </w:rPr>
        <w:t xml:space="preserve">z postępowania </w:t>
      </w:r>
      <w:r w:rsidRPr="005C6B3A">
        <w:rPr>
          <w:rFonts w:ascii="Palatino Linotype" w:hAnsi="Palatino Linotype"/>
        </w:rPr>
        <w:t xml:space="preserve">oraz </w:t>
      </w:r>
    </w:p>
    <w:p w:rsidR="005C6B3A" w:rsidRDefault="005C6B3A" w:rsidP="005C6B3A">
      <w:pPr>
        <w:pStyle w:val="Bezodstpw"/>
        <w:numPr>
          <w:ilvl w:val="0"/>
          <w:numId w:val="15"/>
        </w:numPr>
        <w:jc w:val="both"/>
        <w:rPr>
          <w:rFonts w:ascii="Palatino Linotype" w:hAnsi="Palatino Linotype"/>
        </w:rPr>
      </w:pPr>
      <w:r w:rsidRPr="005C6B3A">
        <w:rPr>
          <w:rFonts w:ascii="Palatino Linotype" w:hAnsi="Palatino Linotype"/>
        </w:rPr>
        <w:t>spełnia warunki udziału w postępowaniu</w:t>
      </w:r>
    </w:p>
    <w:p w:rsidR="005C6B3A" w:rsidRDefault="005C6B3A" w:rsidP="005C6B3A">
      <w:pPr>
        <w:pStyle w:val="Bezodstpw"/>
        <w:jc w:val="both"/>
        <w:rPr>
          <w:rFonts w:ascii="Palatino Linotype" w:hAnsi="Palatino Linotype"/>
        </w:rPr>
      </w:pPr>
      <w:r>
        <w:rPr>
          <w:rFonts w:ascii="Palatino Linotype" w:hAnsi="Palatino Linotype"/>
        </w:rPr>
        <w:t>- zwane dalej „Oświadczeniem Wstępnym”.</w:t>
      </w:r>
    </w:p>
    <w:p w:rsidR="00D07A8F" w:rsidRDefault="00D07A8F" w:rsidP="00C33AC2">
      <w:pPr>
        <w:pStyle w:val="Bezodstpw"/>
        <w:jc w:val="center"/>
        <w:rPr>
          <w:rFonts w:ascii="Palatino Linotype" w:hAnsi="Palatino Linotype"/>
          <w:b/>
        </w:rPr>
      </w:pPr>
    </w:p>
    <w:p w:rsidR="00803987" w:rsidRDefault="00803987" w:rsidP="00B002C5">
      <w:pPr>
        <w:pStyle w:val="Bezodstpw"/>
        <w:jc w:val="center"/>
        <w:rPr>
          <w:rFonts w:ascii="Palatino Linotype" w:hAnsi="Palatino Linotype"/>
          <w:b/>
        </w:rPr>
      </w:pPr>
      <w:r w:rsidRPr="00C33AC2">
        <w:rPr>
          <w:rFonts w:ascii="Palatino Linotype" w:hAnsi="Palatino Linotype"/>
          <w:b/>
        </w:rPr>
        <w:t>Część I</w:t>
      </w:r>
      <w:r>
        <w:rPr>
          <w:rFonts w:ascii="Palatino Linotype" w:hAnsi="Palatino Linotype"/>
          <w:b/>
        </w:rPr>
        <w:t xml:space="preserve"> – Informacje dotyczące Zamawiającego i postępowania</w:t>
      </w:r>
    </w:p>
    <w:p w:rsidR="00803987" w:rsidRDefault="00803987" w:rsidP="00803987">
      <w:pPr>
        <w:pStyle w:val="Bezodstpw"/>
        <w:spacing w:line="276" w:lineRule="auto"/>
        <w:jc w:val="both"/>
        <w:rPr>
          <w:rFonts w:ascii="Palatino Linotype" w:hAnsi="Palatino Linotype"/>
          <w:b/>
        </w:rPr>
      </w:pPr>
    </w:p>
    <w:p w:rsidR="00803987" w:rsidRDefault="00803987" w:rsidP="00803987">
      <w:pPr>
        <w:pStyle w:val="Bezodstpw"/>
        <w:numPr>
          <w:ilvl w:val="0"/>
          <w:numId w:val="14"/>
        </w:numPr>
        <w:spacing w:line="276" w:lineRule="auto"/>
        <w:jc w:val="both"/>
        <w:rPr>
          <w:rFonts w:ascii="Palatino Linotype" w:hAnsi="Palatino Linotype"/>
          <w:b/>
        </w:rPr>
      </w:pPr>
      <w:r>
        <w:rPr>
          <w:rFonts w:ascii="Palatino Linotype" w:hAnsi="Palatino Linotype"/>
          <w:b/>
        </w:rPr>
        <w:t>Zamawiający, któremu składane jest Oświadczenie Wstępne.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4162"/>
        <w:gridCol w:w="4111"/>
      </w:tblGrid>
      <w:tr w:rsidR="00803987" w:rsidRPr="00646C62" w:rsidTr="00B002C5">
        <w:trPr>
          <w:trHeight w:val="488"/>
        </w:trPr>
        <w:tc>
          <w:tcPr>
            <w:tcW w:w="516" w:type="dxa"/>
          </w:tcPr>
          <w:p w:rsidR="00803987" w:rsidRPr="00844066" w:rsidRDefault="00803987" w:rsidP="00EE20D8">
            <w:pPr>
              <w:jc w:val="center"/>
              <w:rPr>
                <w:rFonts w:ascii="Arial" w:hAnsi="Arial" w:cs="Arial"/>
                <w:b/>
                <w:sz w:val="20"/>
                <w:szCs w:val="20"/>
              </w:rPr>
            </w:pPr>
            <w:r w:rsidRPr="00844066">
              <w:rPr>
                <w:rFonts w:ascii="Arial" w:hAnsi="Arial" w:cs="Arial"/>
                <w:b/>
                <w:sz w:val="20"/>
                <w:szCs w:val="20"/>
              </w:rPr>
              <w:t>Lp.</w:t>
            </w:r>
          </w:p>
        </w:tc>
        <w:tc>
          <w:tcPr>
            <w:tcW w:w="4162" w:type="dxa"/>
            <w:shd w:val="clear" w:color="auto" w:fill="auto"/>
          </w:tcPr>
          <w:p w:rsidR="00803987" w:rsidRPr="00844066" w:rsidRDefault="00803987" w:rsidP="00EE20D8">
            <w:pPr>
              <w:jc w:val="center"/>
              <w:rPr>
                <w:rFonts w:ascii="Arial" w:hAnsi="Arial" w:cs="Arial"/>
                <w:b/>
                <w:i/>
                <w:sz w:val="20"/>
                <w:szCs w:val="20"/>
              </w:rPr>
            </w:pPr>
            <w:r>
              <w:rPr>
                <w:rFonts w:ascii="Arial" w:hAnsi="Arial" w:cs="Arial"/>
                <w:b/>
                <w:sz w:val="20"/>
                <w:szCs w:val="20"/>
              </w:rPr>
              <w:t>Kategorie danych odnoszących się do</w:t>
            </w:r>
            <w:r w:rsidRPr="00844066">
              <w:rPr>
                <w:rFonts w:ascii="Arial" w:hAnsi="Arial" w:cs="Arial"/>
                <w:b/>
                <w:sz w:val="20"/>
                <w:szCs w:val="20"/>
              </w:rPr>
              <w:t xml:space="preserve"> </w:t>
            </w:r>
            <w:r>
              <w:rPr>
                <w:rFonts w:ascii="Arial" w:hAnsi="Arial" w:cs="Arial"/>
                <w:b/>
                <w:sz w:val="20"/>
                <w:szCs w:val="20"/>
              </w:rPr>
              <w:t>Zamawiającego</w:t>
            </w:r>
          </w:p>
        </w:tc>
        <w:tc>
          <w:tcPr>
            <w:tcW w:w="4111" w:type="dxa"/>
            <w:shd w:val="clear" w:color="auto" w:fill="auto"/>
          </w:tcPr>
          <w:p w:rsidR="00803987" w:rsidRPr="00844066" w:rsidRDefault="00803987" w:rsidP="00EE20D8">
            <w:pPr>
              <w:jc w:val="center"/>
              <w:rPr>
                <w:rFonts w:ascii="Arial" w:hAnsi="Arial" w:cs="Arial"/>
                <w:b/>
                <w:i/>
                <w:sz w:val="20"/>
                <w:szCs w:val="20"/>
              </w:rPr>
            </w:pPr>
            <w:r w:rsidRPr="00844066">
              <w:rPr>
                <w:rFonts w:ascii="Arial" w:hAnsi="Arial" w:cs="Arial"/>
                <w:b/>
                <w:sz w:val="20"/>
                <w:szCs w:val="20"/>
              </w:rPr>
              <w:t>Informacj</w:t>
            </w:r>
            <w:r>
              <w:rPr>
                <w:rFonts w:ascii="Arial" w:hAnsi="Arial" w:cs="Arial"/>
                <w:b/>
                <w:sz w:val="20"/>
                <w:szCs w:val="20"/>
              </w:rPr>
              <w:t>e dot.</w:t>
            </w:r>
            <w:r w:rsidRPr="00844066">
              <w:rPr>
                <w:rFonts w:ascii="Arial" w:hAnsi="Arial" w:cs="Arial"/>
                <w:b/>
                <w:sz w:val="20"/>
                <w:szCs w:val="20"/>
              </w:rPr>
              <w:t xml:space="preserve"> </w:t>
            </w:r>
            <w:r>
              <w:rPr>
                <w:rFonts w:ascii="Arial" w:hAnsi="Arial" w:cs="Arial"/>
                <w:b/>
                <w:sz w:val="20"/>
                <w:szCs w:val="20"/>
              </w:rPr>
              <w:t>Zamawiającego</w:t>
            </w:r>
          </w:p>
        </w:tc>
      </w:tr>
      <w:tr w:rsidR="00803987" w:rsidRPr="00646C62" w:rsidTr="00EE20D8">
        <w:trPr>
          <w:trHeight w:val="349"/>
        </w:trPr>
        <w:tc>
          <w:tcPr>
            <w:tcW w:w="516" w:type="dxa"/>
          </w:tcPr>
          <w:p w:rsidR="00803987" w:rsidRPr="001947A7" w:rsidRDefault="001947A7" w:rsidP="001947A7">
            <w:pPr>
              <w:rPr>
                <w:rFonts w:ascii="Palatino Linotype" w:hAnsi="Palatino Linotype" w:cs="Arial"/>
                <w:sz w:val="18"/>
                <w:szCs w:val="18"/>
              </w:rPr>
            </w:pPr>
            <w:r>
              <w:rPr>
                <w:rFonts w:ascii="Palatino Linotype" w:hAnsi="Palatino Linotype" w:cs="Arial"/>
                <w:sz w:val="18"/>
                <w:szCs w:val="18"/>
              </w:rPr>
              <w:t>1</w:t>
            </w:r>
            <w:r w:rsidR="00803987" w:rsidRPr="001947A7">
              <w:rPr>
                <w:rFonts w:ascii="Palatino Linotype" w:hAnsi="Palatino Linotype" w:cs="Arial"/>
                <w:sz w:val="18"/>
                <w:szCs w:val="18"/>
              </w:rPr>
              <w:t>.1</w:t>
            </w:r>
          </w:p>
        </w:tc>
        <w:tc>
          <w:tcPr>
            <w:tcW w:w="4162" w:type="dxa"/>
            <w:shd w:val="clear" w:color="auto" w:fill="auto"/>
          </w:tcPr>
          <w:p w:rsidR="00803987" w:rsidRPr="001947A7" w:rsidRDefault="00803987" w:rsidP="00EE20D8">
            <w:pPr>
              <w:jc w:val="center"/>
              <w:rPr>
                <w:rFonts w:ascii="Palatino Linotype" w:hAnsi="Palatino Linotype" w:cs="Arial"/>
                <w:sz w:val="18"/>
                <w:szCs w:val="18"/>
              </w:rPr>
            </w:pPr>
            <w:r w:rsidRPr="001947A7">
              <w:rPr>
                <w:rFonts w:ascii="Palatino Linotype" w:hAnsi="Palatino Linotype" w:cs="Arial"/>
                <w:sz w:val="18"/>
                <w:szCs w:val="18"/>
              </w:rPr>
              <w:t>Nazwa Zamawiającego</w:t>
            </w:r>
          </w:p>
        </w:tc>
        <w:tc>
          <w:tcPr>
            <w:tcW w:w="4111" w:type="dxa"/>
            <w:shd w:val="clear" w:color="auto" w:fill="auto"/>
          </w:tcPr>
          <w:p w:rsidR="00803987" w:rsidRPr="00C571CA" w:rsidRDefault="00E018D8" w:rsidP="00E018D8">
            <w:pPr>
              <w:rPr>
                <w:rFonts w:ascii="Palatino Linotype" w:hAnsi="Palatino Linotype" w:cs="Arial"/>
                <w:sz w:val="18"/>
                <w:szCs w:val="18"/>
              </w:rPr>
            </w:pPr>
            <w:r>
              <w:rPr>
                <w:rFonts w:ascii="Palatino Linotype" w:hAnsi="Palatino Linotype"/>
                <w:b/>
                <w:sz w:val="18"/>
                <w:szCs w:val="18"/>
              </w:rPr>
              <w:t xml:space="preserve">Gmina Miejska </w:t>
            </w:r>
            <w:r w:rsidR="00C571CA" w:rsidRPr="00C571CA">
              <w:rPr>
                <w:rFonts w:ascii="Palatino Linotype" w:hAnsi="Palatino Linotype"/>
                <w:b/>
                <w:sz w:val="18"/>
                <w:szCs w:val="18"/>
              </w:rPr>
              <w:t>Krak</w:t>
            </w:r>
            <w:r>
              <w:rPr>
                <w:rFonts w:ascii="Palatino Linotype" w:hAnsi="Palatino Linotype"/>
                <w:b/>
                <w:sz w:val="18"/>
                <w:szCs w:val="18"/>
              </w:rPr>
              <w:t>ów</w:t>
            </w:r>
          </w:p>
        </w:tc>
      </w:tr>
      <w:tr w:rsidR="00803987" w:rsidRPr="00646C62" w:rsidTr="00B002C5">
        <w:trPr>
          <w:trHeight w:val="534"/>
        </w:trPr>
        <w:tc>
          <w:tcPr>
            <w:tcW w:w="516" w:type="dxa"/>
          </w:tcPr>
          <w:p w:rsidR="00803987" w:rsidRPr="001947A7" w:rsidRDefault="001947A7" w:rsidP="001947A7">
            <w:pPr>
              <w:rPr>
                <w:rFonts w:ascii="Palatino Linotype" w:hAnsi="Palatino Linotype" w:cs="Arial"/>
                <w:sz w:val="18"/>
                <w:szCs w:val="18"/>
              </w:rPr>
            </w:pPr>
            <w:r>
              <w:rPr>
                <w:rFonts w:ascii="Palatino Linotype" w:hAnsi="Palatino Linotype" w:cs="Arial"/>
                <w:sz w:val="18"/>
                <w:szCs w:val="18"/>
              </w:rPr>
              <w:t>1</w:t>
            </w:r>
            <w:r w:rsidR="00803987" w:rsidRPr="001947A7">
              <w:rPr>
                <w:rFonts w:ascii="Palatino Linotype" w:hAnsi="Palatino Linotype" w:cs="Arial"/>
                <w:sz w:val="18"/>
                <w:szCs w:val="18"/>
              </w:rPr>
              <w:t>.2</w:t>
            </w:r>
          </w:p>
        </w:tc>
        <w:tc>
          <w:tcPr>
            <w:tcW w:w="4162" w:type="dxa"/>
            <w:shd w:val="clear" w:color="auto" w:fill="auto"/>
          </w:tcPr>
          <w:p w:rsidR="00803987" w:rsidRPr="001947A7" w:rsidRDefault="00C571CA" w:rsidP="00C571CA">
            <w:pPr>
              <w:spacing w:after="120"/>
              <w:jc w:val="center"/>
              <w:rPr>
                <w:rFonts w:ascii="Palatino Linotype" w:hAnsi="Palatino Linotype" w:cs="Arial"/>
                <w:sz w:val="18"/>
                <w:szCs w:val="18"/>
              </w:rPr>
            </w:pPr>
            <w:r>
              <w:rPr>
                <w:rFonts w:ascii="Palatino Linotype" w:hAnsi="Palatino Linotype" w:cs="Arial"/>
                <w:sz w:val="18"/>
                <w:szCs w:val="18"/>
              </w:rPr>
              <w:t>P</w:t>
            </w:r>
            <w:r w:rsidR="00803987" w:rsidRPr="001947A7">
              <w:rPr>
                <w:rFonts w:ascii="Palatino Linotype" w:hAnsi="Palatino Linotype" w:cs="Arial"/>
                <w:sz w:val="18"/>
                <w:szCs w:val="18"/>
              </w:rPr>
              <w:t>rowadząc</w:t>
            </w:r>
            <w:r>
              <w:rPr>
                <w:rFonts w:ascii="Palatino Linotype" w:hAnsi="Palatino Linotype" w:cs="Arial"/>
                <w:sz w:val="18"/>
                <w:szCs w:val="18"/>
              </w:rPr>
              <w:t>y</w:t>
            </w:r>
            <w:r w:rsidR="00803987" w:rsidRPr="001947A7">
              <w:rPr>
                <w:rFonts w:ascii="Palatino Linotype" w:hAnsi="Palatino Linotype" w:cs="Arial"/>
                <w:sz w:val="18"/>
                <w:szCs w:val="18"/>
              </w:rPr>
              <w:t xml:space="preserve"> postępowanie</w:t>
            </w:r>
          </w:p>
        </w:tc>
        <w:tc>
          <w:tcPr>
            <w:tcW w:w="4111" w:type="dxa"/>
            <w:shd w:val="clear" w:color="auto" w:fill="auto"/>
          </w:tcPr>
          <w:p w:rsidR="00803987" w:rsidRPr="001947A7" w:rsidRDefault="00C571CA" w:rsidP="00097CFA">
            <w:pPr>
              <w:spacing w:after="120"/>
              <w:rPr>
                <w:rFonts w:ascii="Palatino Linotype" w:hAnsi="Palatino Linotype" w:cs="Arial"/>
                <w:sz w:val="18"/>
                <w:szCs w:val="18"/>
              </w:rPr>
            </w:pPr>
            <w:r w:rsidRPr="00C571CA">
              <w:rPr>
                <w:rFonts w:ascii="Palatino Linotype" w:hAnsi="Palatino Linotype"/>
                <w:b/>
                <w:sz w:val="18"/>
                <w:szCs w:val="18"/>
              </w:rPr>
              <w:t>Zarząd Budynków Komunalnych w Krakowie</w:t>
            </w:r>
          </w:p>
        </w:tc>
      </w:tr>
      <w:tr w:rsidR="00803987" w:rsidRPr="00646C62" w:rsidTr="00EE20D8">
        <w:trPr>
          <w:trHeight w:val="484"/>
        </w:trPr>
        <w:tc>
          <w:tcPr>
            <w:tcW w:w="516" w:type="dxa"/>
          </w:tcPr>
          <w:p w:rsidR="00803987" w:rsidRPr="001947A7" w:rsidRDefault="001947A7" w:rsidP="001947A7">
            <w:pPr>
              <w:rPr>
                <w:rFonts w:ascii="Palatino Linotype" w:hAnsi="Palatino Linotype" w:cs="Arial"/>
                <w:sz w:val="18"/>
                <w:szCs w:val="18"/>
              </w:rPr>
            </w:pPr>
            <w:r>
              <w:rPr>
                <w:rFonts w:ascii="Palatino Linotype" w:hAnsi="Palatino Linotype" w:cs="Arial"/>
                <w:sz w:val="18"/>
                <w:szCs w:val="18"/>
              </w:rPr>
              <w:t>1</w:t>
            </w:r>
            <w:r w:rsidR="00803987" w:rsidRPr="001947A7">
              <w:rPr>
                <w:rFonts w:ascii="Palatino Linotype" w:hAnsi="Palatino Linotype" w:cs="Arial"/>
                <w:sz w:val="18"/>
                <w:szCs w:val="18"/>
              </w:rPr>
              <w:t>.3</w:t>
            </w:r>
          </w:p>
        </w:tc>
        <w:tc>
          <w:tcPr>
            <w:tcW w:w="4162" w:type="dxa"/>
            <w:shd w:val="clear" w:color="auto" w:fill="auto"/>
          </w:tcPr>
          <w:p w:rsidR="00803987" w:rsidRPr="001947A7" w:rsidRDefault="00803987" w:rsidP="00EE20D8">
            <w:pPr>
              <w:jc w:val="center"/>
              <w:rPr>
                <w:rFonts w:ascii="Palatino Linotype" w:hAnsi="Palatino Linotype" w:cs="Arial"/>
                <w:sz w:val="18"/>
                <w:szCs w:val="18"/>
              </w:rPr>
            </w:pPr>
            <w:r w:rsidRPr="001947A7">
              <w:rPr>
                <w:rFonts w:ascii="Palatino Linotype" w:hAnsi="Palatino Linotype" w:cs="Arial"/>
                <w:sz w:val="18"/>
                <w:szCs w:val="18"/>
              </w:rPr>
              <w:t>Adres do korespondencji</w:t>
            </w:r>
          </w:p>
        </w:tc>
        <w:tc>
          <w:tcPr>
            <w:tcW w:w="4111" w:type="dxa"/>
            <w:shd w:val="clear" w:color="auto" w:fill="auto"/>
          </w:tcPr>
          <w:p w:rsidR="00803987" w:rsidRPr="001947A7" w:rsidRDefault="00803987" w:rsidP="00EE20D8">
            <w:pPr>
              <w:pStyle w:val="Bezodstpw"/>
              <w:rPr>
                <w:rFonts w:ascii="Palatino Linotype" w:hAnsi="Palatino Linotype" w:cs="Arial"/>
                <w:sz w:val="18"/>
                <w:szCs w:val="18"/>
              </w:rPr>
            </w:pPr>
            <w:r w:rsidRPr="001947A7">
              <w:rPr>
                <w:rFonts w:ascii="Palatino Linotype" w:hAnsi="Palatino Linotype" w:cs="Arial"/>
                <w:sz w:val="18"/>
                <w:szCs w:val="18"/>
              </w:rPr>
              <w:t xml:space="preserve">ul. </w:t>
            </w:r>
            <w:r w:rsidR="00C571CA">
              <w:rPr>
                <w:rFonts w:ascii="Palatino Linotype" w:hAnsi="Palatino Linotype" w:cs="Arial"/>
                <w:sz w:val="18"/>
                <w:szCs w:val="18"/>
              </w:rPr>
              <w:t>Bolesława Czerwieńskiego 16</w:t>
            </w:r>
            <w:r w:rsidRPr="001947A7">
              <w:rPr>
                <w:rFonts w:ascii="Palatino Linotype" w:hAnsi="Palatino Linotype" w:cs="Arial"/>
                <w:sz w:val="18"/>
                <w:szCs w:val="18"/>
              </w:rPr>
              <w:t xml:space="preserve">, </w:t>
            </w:r>
          </w:p>
          <w:p w:rsidR="00803987" w:rsidRPr="001947A7" w:rsidRDefault="00C571CA" w:rsidP="00EE20D8">
            <w:pPr>
              <w:pStyle w:val="Bezodstpw"/>
              <w:rPr>
                <w:rFonts w:ascii="Palatino Linotype" w:hAnsi="Palatino Linotype" w:cs="Arial"/>
                <w:sz w:val="18"/>
                <w:szCs w:val="18"/>
              </w:rPr>
            </w:pPr>
            <w:r>
              <w:rPr>
                <w:rFonts w:ascii="Palatino Linotype" w:hAnsi="Palatino Linotype" w:cs="Arial"/>
                <w:sz w:val="18"/>
                <w:szCs w:val="18"/>
              </w:rPr>
              <w:t>31</w:t>
            </w:r>
            <w:r w:rsidR="00803987" w:rsidRPr="001947A7">
              <w:rPr>
                <w:rFonts w:ascii="Palatino Linotype" w:hAnsi="Palatino Linotype" w:cs="Arial"/>
                <w:sz w:val="18"/>
                <w:szCs w:val="18"/>
              </w:rPr>
              <w:t>-</w:t>
            </w:r>
            <w:r>
              <w:rPr>
                <w:rFonts w:ascii="Palatino Linotype" w:hAnsi="Palatino Linotype" w:cs="Arial"/>
                <w:sz w:val="18"/>
                <w:szCs w:val="18"/>
              </w:rPr>
              <w:t>319</w:t>
            </w:r>
            <w:r w:rsidR="00803987" w:rsidRPr="001947A7">
              <w:rPr>
                <w:rFonts w:ascii="Palatino Linotype" w:hAnsi="Palatino Linotype" w:cs="Arial"/>
                <w:sz w:val="18"/>
                <w:szCs w:val="18"/>
              </w:rPr>
              <w:t xml:space="preserve"> </w:t>
            </w:r>
            <w:r>
              <w:rPr>
                <w:rFonts w:ascii="Palatino Linotype" w:hAnsi="Palatino Linotype" w:cs="Arial"/>
                <w:sz w:val="18"/>
                <w:szCs w:val="18"/>
              </w:rPr>
              <w:t>Kraków</w:t>
            </w:r>
            <w:r w:rsidR="00803987" w:rsidRPr="001947A7">
              <w:rPr>
                <w:rFonts w:ascii="Palatino Linotype" w:hAnsi="Palatino Linotype" w:cs="Arial"/>
                <w:sz w:val="18"/>
                <w:szCs w:val="18"/>
              </w:rPr>
              <w:t>,</w:t>
            </w:r>
          </w:p>
          <w:p w:rsidR="00803987" w:rsidRPr="001947A7" w:rsidRDefault="00803987" w:rsidP="00EE20D8">
            <w:pPr>
              <w:pStyle w:val="Bezodstpw"/>
              <w:rPr>
                <w:rFonts w:ascii="Palatino Linotype" w:hAnsi="Palatino Linotype" w:cs="Arial"/>
                <w:sz w:val="18"/>
                <w:szCs w:val="18"/>
              </w:rPr>
            </w:pPr>
            <w:r w:rsidRPr="001947A7">
              <w:rPr>
                <w:rFonts w:ascii="Palatino Linotype" w:hAnsi="Palatino Linotype" w:cs="Arial"/>
                <w:sz w:val="18"/>
                <w:szCs w:val="18"/>
              </w:rPr>
              <w:t>woj. Ma</w:t>
            </w:r>
            <w:r w:rsidR="00C571CA">
              <w:rPr>
                <w:rFonts w:ascii="Palatino Linotype" w:hAnsi="Palatino Linotype" w:cs="Arial"/>
                <w:sz w:val="18"/>
                <w:szCs w:val="18"/>
              </w:rPr>
              <w:t>łopolskie</w:t>
            </w:r>
            <w:r w:rsidRPr="001947A7">
              <w:rPr>
                <w:rFonts w:ascii="Palatino Linotype" w:hAnsi="Palatino Linotype" w:cs="Arial"/>
                <w:sz w:val="18"/>
                <w:szCs w:val="18"/>
              </w:rPr>
              <w:t>,</w:t>
            </w:r>
          </w:p>
          <w:p w:rsidR="00803987" w:rsidRPr="001947A7" w:rsidRDefault="00803987" w:rsidP="00EE20D8">
            <w:pPr>
              <w:pStyle w:val="Bezodstpw"/>
              <w:rPr>
                <w:rFonts w:ascii="Palatino Linotype" w:hAnsi="Palatino Linotype" w:cs="Arial"/>
                <w:sz w:val="18"/>
                <w:szCs w:val="18"/>
              </w:rPr>
            </w:pPr>
            <w:r w:rsidRPr="001947A7">
              <w:rPr>
                <w:rFonts w:ascii="Palatino Linotype" w:hAnsi="Palatino Linotype" w:cs="Arial"/>
                <w:sz w:val="18"/>
                <w:szCs w:val="18"/>
              </w:rPr>
              <w:t>Kraj: Polska</w:t>
            </w:r>
          </w:p>
        </w:tc>
      </w:tr>
      <w:tr w:rsidR="00803987" w:rsidRPr="00C571CA" w:rsidTr="00EE20D8">
        <w:trPr>
          <w:trHeight w:val="484"/>
        </w:trPr>
        <w:tc>
          <w:tcPr>
            <w:tcW w:w="516" w:type="dxa"/>
          </w:tcPr>
          <w:p w:rsidR="00803987" w:rsidRPr="001947A7" w:rsidRDefault="001947A7" w:rsidP="001947A7">
            <w:pPr>
              <w:rPr>
                <w:rFonts w:ascii="Palatino Linotype" w:hAnsi="Palatino Linotype" w:cs="Arial"/>
                <w:sz w:val="18"/>
                <w:szCs w:val="18"/>
              </w:rPr>
            </w:pPr>
            <w:r>
              <w:rPr>
                <w:rFonts w:ascii="Palatino Linotype" w:hAnsi="Palatino Linotype" w:cs="Arial"/>
                <w:sz w:val="18"/>
                <w:szCs w:val="18"/>
              </w:rPr>
              <w:t>1</w:t>
            </w:r>
            <w:r w:rsidR="00803987" w:rsidRPr="001947A7">
              <w:rPr>
                <w:rFonts w:ascii="Palatino Linotype" w:hAnsi="Palatino Linotype" w:cs="Arial"/>
                <w:sz w:val="18"/>
                <w:szCs w:val="18"/>
              </w:rPr>
              <w:t>.4</w:t>
            </w:r>
          </w:p>
        </w:tc>
        <w:tc>
          <w:tcPr>
            <w:tcW w:w="4162" w:type="dxa"/>
            <w:shd w:val="clear" w:color="auto" w:fill="auto"/>
          </w:tcPr>
          <w:p w:rsidR="00803987" w:rsidRPr="001947A7" w:rsidRDefault="00803987" w:rsidP="00EE20D8">
            <w:pPr>
              <w:jc w:val="center"/>
              <w:rPr>
                <w:rFonts w:ascii="Palatino Linotype" w:hAnsi="Palatino Linotype" w:cs="Arial"/>
                <w:sz w:val="18"/>
                <w:szCs w:val="18"/>
              </w:rPr>
            </w:pPr>
            <w:r w:rsidRPr="001947A7">
              <w:rPr>
                <w:rFonts w:ascii="Palatino Linotype" w:hAnsi="Palatino Linotype" w:cs="Arial"/>
                <w:sz w:val="18"/>
                <w:szCs w:val="18"/>
              </w:rPr>
              <w:t>E-mail do korespondencji</w:t>
            </w:r>
          </w:p>
        </w:tc>
        <w:tc>
          <w:tcPr>
            <w:tcW w:w="4111" w:type="dxa"/>
            <w:shd w:val="clear" w:color="auto" w:fill="auto"/>
          </w:tcPr>
          <w:p w:rsidR="00803987" w:rsidRPr="00C571CA" w:rsidRDefault="00C571CA" w:rsidP="00C571CA">
            <w:pPr>
              <w:rPr>
                <w:rFonts w:ascii="Palatino Linotype" w:hAnsi="Palatino Linotype"/>
                <w:bCs/>
                <w:sz w:val="18"/>
                <w:szCs w:val="18"/>
                <w:lang w:val="de-DE"/>
              </w:rPr>
            </w:pPr>
            <w:r w:rsidRPr="00C571CA">
              <w:rPr>
                <w:rFonts w:ascii="Palatino Linotype" w:hAnsi="Palatino Linotype"/>
                <w:bCs/>
                <w:sz w:val="18"/>
                <w:szCs w:val="18"/>
                <w:lang w:val="de-DE"/>
              </w:rPr>
              <w:t>zamowienia@zbk.krakow.pl</w:t>
            </w:r>
          </w:p>
        </w:tc>
      </w:tr>
      <w:tr w:rsidR="00803987" w:rsidRPr="00646C62" w:rsidTr="00EE20D8">
        <w:trPr>
          <w:trHeight w:val="484"/>
        </w:trPr>
        <w:tc>
          <w:tcPr>
            <w:tcW w:w="516" w:type="dxa"/>
          </w:tcPr>
          <w:p w:rsidR="00803987" w:rsidRPr="001947A7" w:rsidRDefault="001947A7" w:rsidP="001947A7">
            <w:pPr>
              <w:rPr>
                <w:rFonts w:ascii="Palatino Linotype" w:hAnsi="Palatino Linotype" w:cs="Arial"/>
                <w:sz w:val="18"/>
                <w:szCs w:val="18"/>
              </w:rPr>
            </w:pPr>
            <w:r>
              <w:rPr>
                <w:rFonts w:ascii="Palatino Linotype" w:hAnsi="Palatino Linotype" w:cs="Arial"/>
                <w:sz w:val="18"/>
                <w:szCs w:val="18"/>
              </w:rPr>
              <w:t>1</w:t>
            </w:r>
            <w:r w:rsidR="00803987" w:rsidRPr="001947A7">
              <w:rPr>
                <w:rFonts w:ascii="Palatino Linotype" w:hAnsi="Palatino Linotype" w:cs="Arial"/>
                <w:sz w:val="18"/>
                <w:szCs w:val="18"/>
              </w:rPr>
              <w:t>.5</w:t>
            </w:r>
          </w:p>
        </w:tc>
        <w:tc>
          <w:tcPr>
            <w:tcW w:w="4162" w:type="dxa"/>
            <w:shd w:val="clear" w:color="auto" w:fill="auto"/>
          </w:tcPr>
          <w:p w:rsidR="00803987" w:rsidRPr="001947A7" w:rsidRDefault="00803987" w:rsidP="00EE20D8">
            <w:pPr>
              <w:jc w:val="center"/>
              <w:rPr>
                <w:rFonts w:ascii="Palatino Linotype" w:hAnsi="Palatino Linotype" w:cs="Arial"/>
                <w:sz w:val="18"/>
                <w:szCs w:val="18"/>
              </w:rPr>
            </w:pPr>
            <w:r w:rsidRPr="001947A7">
              <w:rPr>
                <w:rFonts w:ascii="Palatino Linotype" w:hAnsi="Palatino Linotype" w:cs="Arial"/>
                <w:sz w:val="18"/>
                <w:szCs w:val="18"/>
              </w:rPr>
              <w:t>Faks do korespondencji</w:t>
            </w:r>
          </w:p>
        </w:tc>
        <w:tc>
          <w:tcPr>
            <w:tcW w:w="4111" w:type="dxa"/>
            <w:shd w:val="clear" w:color="auto" w:fill="auto"/>
          </w:tcPr>
          <w:p w:rsidR="00803987" w:rsidRPr="001947A7" w:rsidRDefault="00C571CA" w:rsidP="00C571CA">
            <w:pPr>
              <w:rPr>
                <w:rFonts w:ascii="Palatino Linotype" w:hAnsi="Palatino Linotype" w:cs="Arial"/>
                <w:sz w:val="18"/>
                <w:szCs w:val="18"/>
              </w:rPr>
            </w:pPr>
            <w:r>
              <w:rPr>
                <w:rFonts w:ascii="Palatino Linotype" w:hAnsi="Palatino Linotype" w:cs="Arial"/>
                <w:sz w:val="18"/>
                <w:szCs w:val="18"/>
              </w:rPr>
              <w:t>1</w:t>
            </w:r>
            <w:r w:rsidR="00803987" w:rsidRPr="001947A7">
              <w:rPr>
                <w:rFonts w:ascii="Palatino Linotype" w:hAnsi="Palatino Linotype" w:cs="Arial"/>
                <w:sz w:val="18"/>
                <w:szCs w:val="18"/>
              </w:rPr>
              <w:t>2 </w:t>
            </w:r>
            <w:r>
              <w:rPr>
                <w:rFonts w:ascii="Palatino Linotype" w:hAnsi="Palatino Linotype" w:cs="Arial"/>
                <w:sz w:val="18"/>
                <w:szCs w:val="18"/>
              </w:rPr>
              <w:t>616</w:t>
            </w:r>
            <w:r w:rsidR="00803987" w:rsidRPr="001947A7">
              <w:rPr>
                <w:rFonts w:ascii="Palatino Linotype" w:hAnsi="Palatino Linotype" w:cs="Arial"/>
                <w:sz w:val="18"/>
                <w:szCs w:val="18"/>
              </w:rPr>
              <w:t>-</w:t>
            </w:r>
            <w:r>
              <w:rPr>
                <w:rFonts w:ascii="Palatino Linotype" w:hAnsi="Palatino Linotype" w:cs="Arial"/>
                <w:sz w:val="18"/>
                <w:szCs w:val="18"/>
              </w:rPr>
              <w:t>62</w:t>
            </w:r>
            <w:r w:rsidR="00803987" w:rsidRPr="001947A7">
              <w:rPr>
                <w:rFonts w:ascii="Palatino Linotype" w:hAnsi="Palatino Linotype" w:cs="Arial"/>
                <w:sz w:val="18"/>
                <w:szCs w:val="18"/>
              </w:rPr>
              <w:t>-</w:t>
            </w:r>
            <w:r>
              <w:rPr>
                <w:rFonts w:ascii="Palatino Linotype" w:hAnsi="Palatino Linotype" w:cs="Arial"/>
                <w:sz w:val="18"/>
                <w:szCs w:val="18"/>
              </w:rPr>
              <w:t>29</w:t>
            </w:r>
          </w:p>
        </w:tc>
      </w:tr>
      <w:tr w:rsidR="00803987" w:rsidRPr="00646C62" w:rsidTr="00EE20D8">
        <w:trPr>
          <w:trHeight w:val="484"/>
        </w:trPr>
        <w:tc>
          <w:tcPr>
            <w:tcW w:w="516" w:type="dxa"/>
          </w:tcPr>
          <w:p w:rsidR="00803987" w:rsidRPr="001947A7" w:rsidRDefault="001947A7" w:rsidP="001947A7">
            <w:pPr>
              <w:rPr>
                <w:rFonts w:ascii="Palatino Linotype" w:hAnsi="Palatino Linotype" w:cs="Arial"/>
                <w:sz w:val="18"/>
                <w:szCs w:val="18"/>
              </w:rPr>
            </w:pPr>
            <w:r>
              <w:rPr>
                <w:rFonts w:ascii="Palatino Linotype" w:hAnsi="Palatino Linotype" w:cs="Arial"/>
                <w:sz w:val="18"/>
                <w:szCs w:val="18"/>
              </w:rPr>
              <w:t>1</w:t>
            </w:r>
            <w:r w:rsidR="00803987" w:rsidRPr="001947A7">
              <w:rPr>
                <w:rFonts w:ascii="Palatino Linotype" w:hAnsi="Palatino Linotype" w:cs="Arial"/>
                <w:sz w:val="18"/>
                <w:szCs w:val="18"/>
              </w:rPr>
              <w:t>.6</w:t>
            </w:r>
          </w:p>
        </w:tc>
        <w:tc>
          <w:tcPr>
            <w:tcW w:w="4162" w:type="dxa"/>
            <w:shd w:val="clear" w:color="auto" w:fill="auto"/>
          </w:tcPr>
          <w:p w:rsidR="00803987" w:rsidRPr="001947A7" w:rsidRDefault="00803987" w:rsidP="00EE20D8">
            <w:pPr>
              <w:jc w:val="center"/>
              <w:rPr>
                <w:rFonts w:ascii="Palatino Linotype" w:hAnsi="Palatino Linotype" w:cs="Arial"/>
                <w:sz w:val="18"/>
                <w:szCs w:val="18"/>
              </w:rPr>
            </w:pPr>
            <w:r w:rsidRPr="001947A7">
              <w:rPr>
                <w:rFonts w:ascii="Palatino Linotype" w:hAnsi="Palatino Linotype" w:cs="Arial"/>
                <w:sz w:val="18"/>
                <w:szCs w:val="18"/>
              </w:rPr>
              <w:t>Adres strony internetowej</w:t>
            </w:r>
          </w:p>
        </w:tc>
        <w:tc>
          <w:tcPr>
            <w:tcW w:w="4111" w:type="dxa"/>
            <w:shd w:val="clear" w:color="auto" w:fill="auto"/>
          </w:tcPr>
          <w:p w:rsidR="00803987" w:rsidRPr="001947A7" w:rsidRDefault="00C571CA" w:rsidP="00097CFA">
            <w:pPr>
              <w:rPr>
                <w:rFonts w:ascii="Palatino Linotype" w:hAnsi="Palatino Linotype" w:cs="Arial"/>
                <w:sz w:val="18"/>
                <w:szCs w:val="18"/>
              </w:rPr>
            </w:pPr>
            <w:r w:rsidRPr="00C571CA">
              <w:rPr>
                <w:rFonts w:ascii="Palatino Linotype" w:hAnsi="Palatino Linotype" w:cs="Arial"/>
                <w:sz w:val="18"/>
                <w:szCs w:val="18"/>
              </w:rPr>
              <w:t>www.zbk.krakow.p</w:t>
            </w:r>
            <w:r>
              <w:rPr>
                <w:rFonts w:ascii="Palatino Linotype" w:hAnsi="Palatino Linotype" w:cs="Arial"/>
                <w:sz w:val="18"/>
                <w:szCs w:val="18"/>
              </w:rPr>
              <w:t>l</w:t>
            </w:r>
          </w:p>
        </w:tc>
      </w:tr>
    </w:tbl>
    <w:p w:rsidR="00803987" w:rsidRDefault="00803987" w:rsidP="00803987">
      <w:pPr>
        <w:pStyle w:val="Bezodstpw"/>
        <w:spacing w:line="276" w:lineRule="auto"/>
        <w:ind w:left="720"/>
        <w:jc w:val="both"/>
        <w:rPr>
          <w:rFonts w:ascii="Palatino Linotype" w:hAnsi="Palatino Linotype"/>
          <w:b/>
        </w:rPr>
      </w:pPr>
    </w:p>
    <w:p w:rsidR="00803987" w:rsidRDefault="00803987" w:rsidP="00803987">
      <w:pPr>
        <w:pStyle w:val="Bezodstpw"/>
        <w:numPr>
          <w:ilvl w:val="0"/>
          <w:numId w:val="14"/>
        </w:numPr>
        <w:spacing w:line="276" w:lineRule="auto"/>
        <w:jc w:val="both"/>
        <w:rPr>
          <w:rFonts w:ascii="Palatino Linotype" w:hAnsi="Palatino Linotype"/>
          <w:b/>
        </w:rPr>
      </w:pPr>
      <w:r>
        <w:rPr>
          <w:rFonts w:ascii="Palatino Linotype" w:hAnsi="Palatino Linotype"/>
          <w:b/>
        </w:rPr>
        <w:t>Dane postępowania w którym składane jest Oświadczenie Wstępne.</w:t>
      </w:r>
    </w:p>
    <w:p w:rsidR="00803987" w:rsidRPr="00CB317B" w:rsidRDefault="00803987" w:rsidP="00803987">
      <w:pPr>
        <w:pStyle w:val="Bezodstpw"/>
        <w:spacing w:line="276" w:lineRule="auto"/>
        <w:jc w:val="both"/>
        <w:rPr>
          <w:rFonts w:ascii="Palatino Linotype" w:hAnsi="Palatino Linotype"/>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4162"/>
        <w:gridCol w:w="4176"/>
      </w:tblGrid>
      <w:tr w:rsidR="00803987" w:rsidRPr="00646C62" w:rsidTr="00C571CA">
        <w:trPr>
          <w:trHeight w:val="349"/>
        </w:trPr>
        <w:tc>
          <w:tcPr>
            <w:tcW w:w="516" w:type="dxa"/>
          </w:tcPr>
          <w:p w:rsidR="00803987" w:rsidRPr="00844066" w:rsidRDefault="00803987" w:rsidP="00EE20D8">
            <w:pPr>
              <w:jc w:val="center"/>
              <w:rPr>
                <w:rFonts w:ascii="Arial" w:hAnsi="Arial" w:cs="Arial"/>
                <w:b/>
                <w:sz w:val="20"/>
                <w:szCs w:val="20"/>
              </w:rPr>
            </w:pPr>
            <w:r w:rsidRPr="00844066">
              <w:rPr>
                <w:rFonts w:ascii="Arial" w:hAnsi="Arial" w:cs="Arial"/>
                <w:b/>
                <w:sz w:val="20"/>
                <w:szCs w:val="20"/>
              </w:rPr>
              <w:t>Lp.</w:t>
            </w:r>
          </w:p>
        </w:tc>
        <w:tc>
          <w:tcPr>
            <w:tcW w:w="4162" w:type="dxa"/>
            <w:shd w:val="clear" w:color="auto" w:fill="auto"/>
          </w:tcPr>
          <w:p w:rsidR="00803987" w:rsidRPr="00844066" w:rsidRDefault="00803987" w:rsidP="00EE20D8">
            <w:pPr>
              <w:jc w:val="center"/>
              <w:rPr>
                <w:rFonts w:ascii="Arial" w:hAnsi="Arial" w:cs="Arial"/>
                <w:b/>
                <w:i/>
                <w:sz w:val="20"/>
                <w:szCs w:val="20"/>
              </w:rPr>
            </w:pPr>
            <w:r>
              <w:rPr>
                <w:rFonts w:ascii="Arial" w:hAnsi="Arial" w:cs="Arial"/>
                <w:b/>
                <w:sz w:val="20"/>
                <w:szCs w:val="20"/>
              </w:rPr>
              <w:t>Kategorie danych odnoszących się do</w:t>
            </w:r>
            <w:r w:rsidRPr="00844066">
              <w:rPr>
                <w:rFonts w:ascii="Arial" w:hAnsi="Arial" w:cs="Arial"/>
                <w:b/>
                <w:sz w:val="20"/>
                <w:szCs w:val="20"/>
              </w:rPr>
              <w:t xml:space="preserve"> </w:t>
            </w:r>
            <w:r>
              <w:rPr>
                <w:rFonts w:ascii="Arial" w:hAnsi="Arial" w:cs="Arial"/>
                <w:b/>
                <w:sz w:val="20"/>
                <w:szCs w:val="20"/>
              </w:rPr>
              <w:t>postępowania</w:t>
            </w:r>
          </w:p>
        </w:tc>
        <w:tc>
          <w:tcPr>
            <w:tcW w:w="4176" w:type="dxa"/>
            <w:shd w:val="clear" w:color="auto" w:fill="auto"/>
          </w:tcPr>
          <w:p w:rsidR="00803987" w:rsidRPr="00844066" w:rsidRDefault="00803987" w:rsidP="00EE20D8">
            <w:pPr>
              <w:jc w:val="center"/>
              <w:rPr>
                <w:rFonts w:ascii="Arial" w:hAnsi="Arial" w:cs="Arial"/>
                <w:b/>
                <w:i/>
                <w:sz w:val="20"/>
                <w:szCs w:val="20"/>
              </w:rPr>
            </w:pPr>
            <w:r w:rsidRPr="00844066">
              <w:rPr>
                <w:rFonts w:ascii="Arial" w:hAnsi="Arial" w:cs="Arial"/>
                <w:b/>
                <w:sz w:val="20"/>
                <w:szCs w:val="20"/>
              </w:rPr>
              <w:t>Informacj</w:t>
            </w:r>
            <w:r>
              <w:rPr>
                <w:rFonts w:ascii="Arial" w:hAnsi="Arial" w:cs="Arial"/>
                <w:b/>
                <w:sz w:val="20"/>
                <w:szCs w:val="20"/>
              </w:rPr>
              <w:t>e dot.</w:t>
            </w:r>
            <w:r w:rsidRPr="00844066">
              <w:rPr>
                <w:rFonts w:ascii="Arial" w:hAnsi="Arial" w:cs="Arial"/>
                <w:b/>
                <w:sz w:val="20"/>
                <w:szCs w:val="20"/>
              </w:rPr>
              <w:t xml:space="preserve"> </w:t>
            </w:r>
            <w:r>
              <w:rPr>
                <w:rFonts w:ascii="Arial" w:hAnsi="Arial" w:cs="Arial"/>
                <w:b/>
                <w:sz w:val="20"/>
                <w:szCs w:val="20"/>
              </w:rPr>
              <w:t>postępowania</w:t>
            </w:r>
          </w:p>
        </w:tc>
      </w:tr>
      <w:tr w:rsidR="00803987" w:rsidRPr="00646C62" w:rsidTr="00C571CA">
        <w:trPr>
          <w:trHeight w:val="349"/>
        </w:trPr>
        <w:tc>
          <w:tcPr>
            <w:tcW w:w="516" w:type="dxa"/>
          </w:tcPr>
          <w:p w:rsidR="00803987" w:rsidRPr="001947A7" w:rsidRDefault="001947A7" w:rsidP="001947A7">
            <w:pPr>
              <w:rPr>
                <w:rFonts w:ascii="Palatino Linotype" w:hAnsi="Palatino Linotype" w:cs="Arial"/>
                <w:sz w:val="18"/>
                <w:szCs w:val="18"/>
              </w:rPr>
            </w:pPr>
            <w:r w:rsidRPr="001947A7">
              <w:rPr>
                <w:rFonts w:ascii="Palatino Linotype" w:hAnsi="Palatino Linotype" w:cs="Arial"/>
                <w:sz w:val="18"/>
                <w:szCs w:val="18"/>
              </w:rPr>
              <w:t>2</w:t>
            </w:r>
            <w:r w:rsidR="00803987" w:rsidRPr="001947A7">
              <w:rPr>
                <w:rFonts w:ascii="Palatino Linotype" w:hAnsi="Palatino Linotype" w:cs="Arial"/>
                <w:sz w:val="18"/>
                <w:szCs w:val="18"/>
              </w:rPr>
              <w:t>.1</w:t>
            </w:r>
          </w:p>
        </w:tc>
        <w:tc>
          <w:tcPr>
            <w:tcW w:w="4162" w:type="dxa"/>
            <w:shd w:val="clear" w:color="auto" w:fill="auto"/>
          </w:tcPr>
          <w:p w:rsidR="00803987" w:rsidRPr="001947A7" w:rsidRDefault="00803987" w:rsidP="00EE20D8">
            <w:pPr>
              <w:jc w:val="center"/>
              <w:rPr>
                <w:rFonts w:ascii="Palatino Linotype" w:hAnsi="Palatino Linotype" w:cs="Arial"/>
                <w:sz w:val="18"/>
                <w:szCs w:val="18"/>
              </w:rPr>
            </w:pPr>
            <w:r w:rsidRPr="001947A7">
              <w:rPr>
                <w:rFonts w:ascii="Palatino Linotype" w:hAnsi="Palatino Linotype" w:cs="Arial"/>
                <w:sz w:val="18"/>
                <w:szCs w:val="18"/>
              </w:rPr>
              <w:t>Nazwa zamówienia</w:t>
            </w:r>
          </w:p>
        </w:tc>
        <w:tc>
          <w:tcPr>
            <w:tcW w:w="4176" w:type="dxa"/>
            <w:shd w:val="clear" w:color="auto" w:fill="auto"/>
          </w:tcPr>
          <w:p w:rsidR="004A1BD0" w:rsidRPr="004A1BD0" w:rsidRDefault="004A1BD0" w:rsidP="004A1BD0">
            <w:pPr>
              <w:spacing w:before="120" w:after="0" w:line="280" w:lineRule="exact"/>
              <w:jc w:val="both"/>
              <w:rPr>
                <w:rFonts w:ascii="Palatino Linotype" w:hAnsi="Palatino Linotype"/>
              </w:rPr>
            </w:pPr>
            <w:r w:rsidRPr="004A1BD0">
              <w:rPr>
                <w:rFonts w:ascii="Palatino Linotype" w:hAnsi="Palatino Linotype"/>
              </w:rPr>
              <w:t xml:space="preserve">Część II – </w:t>
            </w:r>
            <w:r w:rsidRPr="004A1BD0">
              <w:rPr>
                <w:rFonts w:ascii="Palatino Linotype" w:hAnsi="Palatino Linotype"/>
                <w:color w:val="000000"/>
              </w:rPr>
              <w:t xml:space="preserve">Leasing </w:t>
            </w:r>
            <w:r w:rsidR="006563BA">
              <w:rPr>
                <w:rFonts w:ascii="Palatino Linotype" w:hAnsi="Palatino Linotype"/>
                <w:color w:val="000000"/>
              </w:rPr>
              <w:t xml:space="preserve">1 </w:t>
            </w:r>
            <w:r w:rsidRPr="004A1BD0">
              <w:rPr>
                <w:rFonts w:ascii="Palatino Linotype" w:hAnsi="Palatino Linotype"/>
              </w:rPr>
              <w:t>samochodu dostawczego dla potrzeb Zarządu Budynków Komunalnych w Krakowie.</w:t>
            </w:r>
          </w:p>
          <w:p w:rsidR="00803987" w:rsidRPr="001947A7" w:rsidRDefault="00803987" w:rsidP="00672C2B">
            <w:pPr>
              <w:pStyle w:val="Bezodstpw"/>
              <w:rPr>
                <w:rFonts w:ascii="Palatino Linotype" w:hAnsi="Palatino Linotype"/>
                <w:sz w:val="18"/>
                <w:szCs w:val="18"/>
              </w:rPr>
            </w:pPr>
          </w:p>
        </w:tc>
      </w:tr>
      <w:tr w:rsidR="00803987" w:rsidRPr="00646C62" w:rsidTr="00C571CA">
        <w:trPr>
          <w:trHeight w:val="485"/>
        </w:trPr>
        <w:tc>
          <w:tcPr>
            <w:tcW w:w="516" w:type="dxa"/>
          </w:tcPr>
          <w:p w:rsidR="00803987" w:rsidRPr="001947A7" w:rsidRDefault="001947A7" w:rsidP="001947A7">
            <w:pPr>
              <w:rPr>
                <w:rFonts w:ascii="Palatino Linotype" w:hAnsi="Palatino Linotype" w:cs="Arial"/>
                <w:sz w:val="18"/>
                <w:szCs w:val="18"/>
              </w:rPr>
            </w:pPr>
            <w:r w:rsidRPr="001947A7">
              <w:rPr>
                <w:rFonts w:ascii="Palatino Linotype" w:hAnsi="Palatino Linotype" w:cs="Arial"/>
                <w:sz w:val="18"/>
                <w:szCs w:val="18"/>
              </w:rPr>
              <w:t>2</w:t>
            </w:r>
            <w:r w:rsidR="00803987" w:rsidRPr="001947A7">
              <w:rPr>
                <w:rFonts w:ascii="Palatino Linotype" w:hAnsi="Palatino Linotype" w:cs="Arial"/>
                <w:sz w:val="18"/>
                <w:szCs w:val="18"/>
              </w:rPr>
              <w:t>.2</w:t>
            </w:r>
          </w:p>
        </w:tc>
        <w:tc>
          <w:tcPr>
            <w:tcW w:w="4162" w:type="dxa"/>
            <w:shd w:val="clear" w:color="auto" w:fill="auto"/>
          </w:tcPr>
          <w:p w:rsidR="00803987" w:rsidRPr="001947A7" w:rsidRDefault="00803987" w:rsidP="00EE20D8">
            <w:pPr>
              <w:jc w:val="center"/>
              <w:rPr>
                <w:rFonts w:ascii="Palatino Linotype" w:hAnsi="Palatino Linotype" w:cs="Arial"/>
                <w:sz w:val="18"/>
                <w:szCs w:val="18"/>
              </w:rPr>
            </w:pPr>
            <w:r w:rsidRPr="001947A7">
              <w:rPr>
                <w:rFonts w:ascii="Palatino Linotype" w:hAnsi="Palatino Linotype" w:cs="Arial"/>
                <w:sz w:val="18"/>
                <w:szCs w:val="18"/>
              </w:rPr>
              <w:t>Numer sprawy</w:t>
            </w:r>
          </w:p>
        </w:tc>
        <w:tc>
          <w:tcPr>
            <w:tcW w:w="4176" w:type="dxa"/>
            <w:shd w:val="clear" w:color="auto" w:fill="auto"/>
          </w:tcPr>
          <w:p w:rsidR="00803987" w:rsidRPr="001947A7" w:rsidRDefault="00BC5561" w:rsidP="00EE20D8">
            <w:pPr>
              <w:rPr>
                <w:rFonts w:ascii="Palatino Linotype" w:hAnsi="Palatino Linotype" w:cs="Arial"/>
                <w:sz w:val="18"/>
                <w:szCs w:val="18"/>
              </w:rPr>
            </w:pPr>
            <w:r>
              <w:rPr>
                <w:rFonts w:ascii="Palatino Linotype" w:hAnsi="Palatino Linotype" w:cs="Arial"/>
                <w:sz w:val="18"/>
                <w:szCs w:val="18"/>
              </w:rPr>
              <w:t>………………………………………………………</w:t>
            </w:r>
          </w:p>
        </w:tc>
      </w:tr>
    </w:tbl>
    <w:p w:rsidR="00C571CA" w:rsidRDefault="00C571CA" w:rsidP="00C33AC2">
      <w:pPr>
        <w:pStyle w:val="Bezodstpw"/>
        <w:jc w:val="center"/>
        <w:rPr>
          <w:rFonts w:ascii="Palatino Linotype" w:hAnsi="Palatino Linotype"/>
          <w:b/>
        </w:rPr>
      </w:pPr>
    </w:p>
    <w:p w:rsidR="005C6B3A" w:rsidRDefault="00C33AC2" w:rsidP="00C33AC2">
      <w:pPr>
        <w:pStyle w:val="Bezodstpw"/>
        <w:jc w:val="center"/>
        <w:rPr>
          <w:rFonts w:ascii="Palatino Linotype" w:hAnsi="Palatino Linotype"/>
          <w:b/>
        </w:rPr>
      </w:pPr>
      <w:r w:rsidRPr="00C33AC2">
        <w:rPr>
          <w:rFonts w:ascii="Palatino Linotype" w:hAnsi="Palatino Linotype"/>
          <w:b/>
        </w:rPr>
        <w:lastRenderedPageBreak/>
        <w:t xml:space="preserve">Część </w:t>
      </w:r>
      <w:r w:rsidR="00803987">
        <w:rPr>
          <w:rFonts w:ascii="Palatino Linotype" w:hAnsi="Palatino Linotype"/>
          <w:b/>
        </w:rPr>
        <w:t>I</w:t>
      </w:r>
      <w:r w:rsidRPr="00C33AC2">
        <w:rPr>
          <w:rFonts w:ascii="Palatino Linotype" w:hAnsi="Palatino Linotype"/>
          <w:b/>
        </w:rPr>
        <w:t>I</w:t>
      </w:r>
      <w:r w:rsidR="00D07A8F">
        <w:rPr>
          <w:rFonts w:ascii="Palatino Linotype" w:hAnsi="Palatino Linotype"/>
          <w:b/>
        </w:rPr>
        <w:t xml:space="preserve"> – Informacje dotyczące Wykonawcy lub innego podmiotu</w:t>
      </w:r>
    </w:p>
    <w:p w:rsidR="00D07A8F" w:rsidRPr="00C33AC2" w:rsidRDefault="00D07A8F" w:rsidP="00C33AC2">
      <w:pPr>
        <w:pStyle w:val="Bezodstpw"/>
        <w:jc w:val="center"/>
        <w:rPr>
          <w:rFonts w:ascii="Palatino Linotype" w:hAnsi="Palatino Linotype"/>
          <w:b/>
        </w:rPr>
      </w:pPr>
    </w:p>
    <w:p w:rsidR="00FA2EFB" w:rsidRDefault="00C13D23" w:rsidP="00FA2EFB">
      <w:pPr>
        <w:pStyle w:val="Bezodstpw"/>
        <w:numPr>
          <w:ilvl w:val="0"/>
          <w:numId w:val="14"/>
        </w:numPr>
        <w:spacing w:line="276" w:lineRule="auto"/>
        <w:jc w:val="both"/>
        <w:rPr>
          <w:rFonts w:ascii="Palatino Linotype" w:hAnsi="Palatino Linotype"/>
          <w:b/>
        </w:rPr>
      </w:pPr>
      <w:r>
        <w:rPr>
          <w:rFonts w:ascii="Palatino Linotype" w:hAnsi="Palatino Linotype"/>
          <w:b/>
        </w:rPr>
        <w:t>Dane dotyczące Wykonawcy składając</w:t>
      </w:r>
      <w:r w:rsidR="00803987">
        <w:rPr>
          <w:rFonts w:ascii="Palatino Linotype" w:hAnsi="Palatino Linotype"/>
          <w:b/>
        </w:rPr>
        <w:t>ego</w:t>
      </w:r>
      <w:r>
        <w:rPr>
          <w:rFonts w:ascii="Palatino Linotype" w:hAnsi="Palatino Linotype"/>
          <w:b/>
        </w:rPr>
        <w:t xml:space="preserve"> Oświadczenie Wstępne</w:t>
      </w:r>
      <w:r w:rsidR="005C6B3A">
        <w:rPr>
          <w:rFonts w:ascii="Palatino Linotype" w:hAnsi="Palatino Linotype"/>
          <w:b/>
        </w:rPr>
        <w:t>.</w:t>
      </w:r>
    </w:p>
    <w:p w:rsidR="005C6B3A" w:rsidRPr="00CB317B" w:rsidRDefault="005C6B3A" w:rsidP="005C6B3A">
      <w:pPr>
        <w:pStyle w:val="Bezodstpw"/>
        <w:spacing w:line="276" w:lineRule="auto"/>
        <w:jc w:val="both"/>
        <w:rPr>
          <w:rFonts w:ascii="Palatino Linotype" w:hAnsi="Palatino Linotype"/>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4"/>
        <w:gridCol w:w="4162"/>
        <w:gridCol w:w="4111"/>
      </w:tblGrid>
      <w:tr w:rsidR="005C6B3A" w:rsidRPr="00646C62" w:rsidTr="00C13D23">
        <w:trPr>
          <w:trHeight w:val="349"/>
        </w:trPr>
        <w:tc>
          <w:tcPr>
            <w:tcW w:w="516" w:type="dxa"/>
          </w:tcPr>
          <w:p w:rsidR="005C6B3A" w:rsidRPr="00844066" w:rsidRDefault="005C6B3A" w:rsidP="00F8534C">
            <w:pPr>
              <w:jc w:val="center"/>
              <w:rPr>
                <w:rFonts w:ascii="Arial" w:hAnsi="Arial" w:cs="Arial"/>
                <w:b/>
                <w:sz w:val="20"/>
                <w:szCs w:val="20"/>
              </w:rPr>
            </w:pPr>
            <w:r w:rsidRPr="00844066">
              <w:rPr>
                <w:rFonts w:ascii="Arial" w:hAnsi="Arial" w:cs="Arial"/>
                <w:b/>
                <w:sz w:val="20"/>
                <w:szCs w:val="20"/>
              </w:rPr>
              <w:t>Lp.</w:t>
            </w:r>
          </w:p>
        </w:tc>
        <w:tc>
          <w:tcPr>
            <w:tcW w:w="4162" w:type="dxa"/>
            <w:shd w:val="clear" w:color="auto" w:fill="auto"/>
          </w:tcPr>
          <w:p w:rsidR="005C6B3A" w:rsidRPr="00844066" w:rsidRDefault="00C13D23" w:rsidP="00C13D23">
            <w:pPr>
              <w:jc w:val="center"/>
              <w:rPr>
                <w:rFonts w:ascii="Arial" w:hAnsi="Arial" w:cs="Arial"/>
                <w:b/>
                <w:i/>
                <w:sz w:val="20"/>
                <w:szCs w:val="20"/>
              </w:rPr>
            </w:pPr>
            <w:r>
              <w:rPr>
                <w:rFonts w:ascii="Arial" w:hAnsi="Arial" w:cs="Arial"/>
                <w:b/>
                <w:sz w:val="20"/>
                <w:szCs w:val="20"/>
              </w:rPr>
              <w:t>D</w:t>
            </w:r>
            <w:r w:rsidR="005C6B3A">
              <w:rPr>
                <w:rFonts w:ascii="Arial" w:hAnsi="Arial" w:cs="Arial"/>
                <w:b/>
                <w:sz w:val="20"/>
                <w:szCs w:val="20"/>
              </w:rPr>
              <w:t>an</w:t>
            </w:r>
            <w:r>
              <w:rPr>
                <w:rFonts w:ascii="Arial" w:hAnsi="Arial" w:cs="Arial"/>
                <w:b/>
                <w:sz w:val="20"/>
                <w:szCs w:val="20"/>
              </w:rPr>
              <w:t>e</w:t>
            </w:r>
            <w:r w:rsidR="005C6B3A">
              <w:rPr>
                <w:rFonts w:ascii="Arial" w:hAnsi="Arial" w:cs="Arial"/>
                <w:b/>
                <w:sz w:val="20"/>
                <w:szCs w:val="20"/>
              </w:rPr>
              <w:t xml:space="preserve"> </w:t>
            </w:r>
            <w:r>
              <w:rPr>
                <w:rFonts w:ascii="Arial" w:hAnsi="Arial" w:cs="Arial"/>
                <w:b/>
                <w:sz w:val="20"/>
                <w:szCs w:val="20"/>
              </w:rPr>
              <w:t>dotyczące Wykonawcy</w:t>
            </w:r>
          </w:p>
        </w:tc>
        <w:tc>
          <w:tcPr>
            <w:tcW w:w="4111" w:type="dxa"/>
            <w:shd w:val="clear" w:color="auto" w:fill="auto"/>
          </w:tcPr>
          <w:p w:rsidR="005C6B3A" w:rsidRPr="00844066" w:rsidRDefault="005C6B3A" w:rsidP="00C13D23">
            <w:pPr>
              <w:jc w:val="center"/>
              <w:rPr>
                <w:rFonts w:ascii="Arial" w:hAnsi="Arial" w:cs="Arial"/>
                <w:b/>
                <w:i/>
                <w:sz w:val="20"/>
                <w:szCs w:val="20"/>
              </w:rPr>
            </w:pPr>
            <w:r w:rsidRPr="00844066">
              <w:rPr>
                <w:rFonts w:ascii="Arial" w:hAnsi="Arial" w:cs="Arial"/>
                <w:b/>
                <w:sz w:val="20"/>
                <w:szCs w:val="20"/>
              </w:rPr>
              <w:t>Informacj</w:t>
            </w:r>
            <w:r>
              <w:rPr>
                <w:rFonts w:ascii="Arial" w:hAnsi="Arial" w:cs="Arial"/>
                <w:b/>
                <w:sz w:val="20"/>
                <w:szCs w:val="20"/>
              </w:rPr>
              <w:t xml:space="preserve">e </w:t>
            </w:r>
          </w:p>
        </w:tc>
      </w:tr>
      <w:tr w:rsidR="005C6B3A" w:rsidRPr="00646C62" w:rsidTr="00C13D23">
        <w:trPr>
          <w:trHeight w:val="349"/>
        </w:trPr>
        <w:tc>
          <w:tcPr>
            <w:tcW w:w="516" w:type="dxa"/>
          </w:tcPr>
          <w:p w:rsidR="005C6B3A" w:rsidRPr="001947A7" w:rsidRDefault="001947A7" w:rsidP="001947A7">
            <w:pPr>
              <w:rPr>
                <w:rFonts w:ascii="Palatino Linotype" w:hAnsi="Palatino Linotype" w:cs="Arial"/>
                <w:sz w:val="20"/>
                <w:szCs w:val="20"/>
              </w:rPr>
            </w:pPr>
            <w:r>
              <w:rPr>
                <w:rFonts w:ascii="Palatino Linotype" w:hAnsi="Palatino Linotype" w:cs="Arial"/>
                <w:sz w:val="20"/>
                <w:szCs w:val="20"/>
              </w:rPr>
              <w:t>3</w:t>
            </w:r>
            <w:r w:rsidR="005C6B3A" w:rsidRPr="001947A7">
              <w:rPr>
                <w:rFonts w:ascii="Palatino Linotype" w:hAnsi="Palatino Linotype" w:cs="Arial"/>
                <w:sz w:val="20"/>
                <w:szCs w:val="20"/>
              </w:rPr>
              <w:t>.1</w:t>
            </w:r>
          </w:p>
        </w:tc>
        <w:tc>
          <w:tcPr>
            <w:tcW w:w="4162" w:type="dxa"/>
            <w:shd w:val="clear" w:color="auto" w:fill="auto"/>
          </w:tcPr>
          <w:p w:rsidR="005C6B3A" w:rsidRPr="001947A7" w:rsidRDefault="005C6B3A" w:rsidP="00C13D23">
            <w:pPr>
              <w:jc w:val="center"/>
              <w:rPr>
                <w:rFonts w:ascii="Palatino Linotype" w:hAnsi="Palatino Linotype" w:cs="Arial"/>
                <w:sz w:val="20"/>
                <w:szCs w:val="20"/>
              </w:rPr>
            </w:pPr>
            <w:r w:rsidRPr="001947A7">
              <w:rPr>
                <w:rFonts w:ascii="Palatino Linotype" w:hAnsi="Palatino Linotype" w:cs="Arial"/>
                <w:sz w:val="20"/>
                <w:szCs w:val="20"/>
              </w:rPr>
              <w:t xml:space="preserve">Nazwa </w:t>
            </w:r>
            <w:r w:rsidR="00C13D23" w:rsidRPr="001947A7">
              <w:rPr>
                <w:rFonts w:ascii="Palatino Linotype" w:hAnsi="Palatino Linotype" w:cs="Arial"/>
                <w:sz w:val="20"/>
                <w:szCs w:val="20"/>
              </w:rPr>
              <w:t>Wykonawcy</w:t>
            </w:r>
          </w:p>
        </w:tc>
        <w:tc>
          <w:tcPr>
            <w:tcW w:w="4111" w:type="dxa"/>
            <w:shd w:val="clear" w:color="auto" w:fill="auto"/>
          </w:tcPr>
          <w:p w:rsidR="005C6B3A" w:rsidRPr="001947A7" w:rsidRDefault="005C6B3A" w:rsidP="00F8534C">
            <w:pPr>
              <w:rPr>
                <w:rFonts w:ascii="Palatino Linotype" w:hAnsi="Palatino Linotype" w:cs="Arial"/>
                <w:sz w:val="20"/>
                <w:szCs w:val="20"/>
              </w:rPr>
            </w:pPr>
          </w:p>
        </w:tc>
      </w:tr>
      <w:tr w:rsidR="005C6B3A" w:rsidRPr="00646C62" w:rsidTr="00C13D23">
        <w:trPr>
          <w:trHeight w:val="485"/>
        </w:trPr>
        <w:tc>
          <w:tcPr>
            <w:tcW w:w="516" w:type="dxa"/>
          </w:tcPr>
          <w:p w:rsidR="005C6B3A" w:rsidRPr="001947A7" w:rsidRDefault="001947A7" w:rsidP="001947A7">
            <w:pPr>
              <w:rPr>
                <w:rFonts w:ascii="Palatino Linotype" w:hAnsi="Palatino Linotype" w:cs="Arial"/>
                <w:sz w:val="20"/>
                <w:szCs w:val="20"/>
              </w:rPr>
            </w:pPr>
            <w:r>
              <w:rPr>
                <w:rFonts w:ascii="Palatino Linotype" w:hAnsi="Palatino Linotype" w:cs="Arial"/>
                <w:sz w:val="20"/>
                <w:szCs w:val="20"/>
              </w:rPr>
              <w:t>3</w:t>
            </w:r>
            <w:r w:rsidR="005C6B3A" w:rsidRPr="001947A7">
              <w:rPr>
                <w:rFonts w:ascii="Palatino Linotype" w:hAnsi="Palatino Linotype" w:cs="Arial"/>
                <w:sz w:val="20"/>
                <w:szCs w:val="20"/>
              </w:rPr>
              <w:t>.</w:t>
            </w:r>
            <w:r w:rsidR="006563BA">
              <w:rPr>
                <w:rFonts w:ascii="Palatino Linotype" w:hAnsi="Palatino Linotype" w:cs="Arial"/>
                <w:sz w:val="20"/>
                <w:szCs w:val="20"/>
              </w:rPr>
              <w:t>2</w:t>
            </w:r>
            <w:r w:rsidR="00C13D23" w:rsidRPr="001947A7">
              <w:rPr>
                <w:rFonts w:ascii="Palatino Linotype" w:hAnsi="Palatino Linotype" w:cs="Arial"/>
                <w:sz w:val="20"/>
                <w:szCs w:val="20"/>
              </w:rPr>
              <w:t>*</w:t>
            </w:r>
          </w:p>
        </w:tc>
        <w:tc>
          <w:tcPr>
            <w:tcW w:w="4162" w:type="dxa"/>
            <w:shd w:val="clear" w:color="auto" w:fill="auto"/>
          </w:tcPr>
          <w:p w:rsidR="005C6B3A" w:rsidRPr="001947A7" w:rsidRDefault="005C6B3A" w:rsidP="00C13D23">
            <w:pPr>
              <w:jc w:val="center"/>
              <w:rPr>
                <w:rFonts w:ascii="Palatino Linotype" w:hAnsi="Palatino Linotype" w:cs="Arial"/>
                <w:sz w:val="20"/>
                <w:szCs w:val="20"/>
              </w:rPr>
            </w:pPr>
            <w:r w:rsidRPr="001947A7">
              <w:rPr>
                <w:rFonts w:ascii="Palatino Linotype" w:hAnsi="Palatino Linotype" w:cs="Arial"/>
                <w:sz w:val="20"/>
                <w:szCs w:val="20"/>
              </w:rPr>
              <w:t>Nazwa</w:t>
            </w:r>
            <w:r w:rsidR="00C13D23" w:rsidRPr="001947A7">
              <w:rPr>
                <w:rFonts w:ascii="Palatino Linotype" w:hAnsi="Palatino Linotype" w:cs="Arial"/>
                <w:sz w:val="20"/>
                <w:szCs w:val="20"/>
              </w:rPr>
              <w:t>/y Wykonawców wspólnie ubiegających się o udzielenie zamówienia</w:t>
            </w:r>
            <w:r w:rsidR="006B3FAC" w:rsidRPr="00BC5561">
              <w:rPr>
                <w:rFonts w:ascii="Palatino Linotype" w:hAnsi="Palatino Linotype" w:cs="Arial"/>
                <w:b/>
                <w:sz w:val="20"/>
                <w:szCs w:val="20"/>
              </w:rPr>
              <w:t>**</w:t>
            </w:r>
          </w:p>
        </w:tc>
        <w:tc>
          <w:tcPr>
            <w:tcW w:w="4111" w:type="dxa"/>
            <w:shd w:val="clear" w:color="auto" w:fill="auto"/>
          </w:tcPr>
          <w:p w:rsidR="005C6B3A" w:rsidRPr="001947A7" w:rsidRDefault="005C6B3A" w:rsidP="00F8534C">
            <w:pPr>
              <w:rPr>
                <w:rFonts w:ascii="Palatino Linotype" w:hAnsi="Palatino Linotype" w:cs="Arial"/>
                <w:sz w:val="20"/>
                <w:szCs w:val="20"/>
              </w:rPr>
            </w:pPr>
          </w:p>
        </w:tc>
      </w:tr>
      <w:tr w:rsidR="005C6B3A" w:rsidRPr="00646C62" w:rsidTr="00C13D23">
        <w:trPr>
          <w:trHeight w:val="484"/>
        </w:trPr>
        <w:tc>
          <w:tcPr>
            <w:tcW w:w="516" w:type="dxa"/>
          </w:tcPr>
          <w:p w:rsidR="005C6B3A" w:rsidRPr="001947A7" w:rsidRDefault="001947A7" w:rsidP="001947A7">
            <w:pPr>
              <w:rPr>
                <w:rFonts w:ascii="Palatino Linotype" w:hAnsi="Palatino Linotype" w:cs="Arial"/>
                <w:sz w:val="20"/>
                <w:szCs w:val="20"/>
              </w:rPr>
            </w:pPr>
            <w:r>
              <w:rPr>
                <w:rFonts w:ascii="Palatino Linotype" w:hAnsi="Palatino Linotype" w:cs="Arial"/>
                <w:sz w:val="20"/>
                <w:szCs w:val="20"/>
              </w:rPr>
              <w:t>3</w:t>
            </w:r>
            <w:r w:rsidR="005C6B3A" w:rsidRPr="001947A7">
              <w:rPr>
                <w:rFonts w:ascii="Palatino Linotype" w:hAnsi="Palatino Linotype" w:cs="Arial"/>
                <w:sz w:val="20"/>
                <w:szCs w:val="20"/>
              </w:rPr>
              <w:t>.3</w:t>
            </w:r>
          </w:p>
        </w:tc>
        <w:tc>
          <w:tcPr>
            <w:tcW w:w="4162" w:type="dxa"/>
            <w:shd w:val="clear" w:color="auto" w:fill="auto"/>
          </w:tcPr>
          <w:p w:rsidR="005C6B3A" w:rsidRPr="001947A7" w:rsidRDefault="005C6B3A" w:rsidP="00C13D23">
            <w:pPr>
              <w:jc w:val="center"/>
              <w:rPr>
                <w:rFonts w:ascii="Palatino Linotype" w:hAnsi="Palatino Linotype" w:cs="Arial"/>
                <w:sz w:val="20"/>
                <w:szCs w:val="20"/>
              </w:rPr>
            </w:pPr>
            <w:r w:rsidRPr="001947A7">
              <w:rPr>
                <w:rFonts w:ascii="Palatino Linotype" w:hAnsi="Palatino Linotype" w:cs="Arial"/>
                <w:sz w:val="20"/>
                <w:szCs w:val="20"/>
              </w:rPr>
              <w:t>Adres do korespondencji</w:t>
            </w:r>
          </w:p>
        </w:tc>
        <w:tc>
          <w:tcPr>
            <w:tcW w:w="4111" w:type="dxa"/>
            <w:shd w:val="clear" w:color="auto" w:fill="auto"/>
          </w:tcPr>
          <w:p w:rsidR="005C6B3A" w:rsidRPr="001947A7" w:rsidRDefault="005C6B3A" w:rsidP="00F8534C">
            <w:pPr>
              <w:pStyle w:val="Bezodstpw"/>
              <w:rPr>
                <w:rFonts w:ascii="Palatino Linotype" w:hAnsi="Palatino Linotype" w:cs="Arial"/>
                <w:sz w:val="20"/>
                <w:szCs w:val="20"/>
              </w:rPr>
            </w:pPr>
            <w:r w:rsidRPr="001947A7">
              <w:rPr>
                <w:rFonts w:ascii="Palatino Linotype" w:hAnsi="Palatino Linotype" w:cs="Arial"/>
                <w:sz w:val="20"/>
                <w:szCs w:val="20"/>
              </w:rPr>
              <w:t xml:space="preserve">ul. </w:t>
            </w:r>
          </w:p>
          <w:p w:rsidR="001947A7" w:rsidRDefault="00C13D23" w:rsidP="00F8534C">
            <w:pPr>
              <w:pStyle w:val="Bezodstpw"/>
              <w:rPr>
                <w:rFonts w:ascii="Palatino Linotype" w:hAnsi="Palatino Linotype" w:cs="Arial"/>
                <w:sz w:val="20"/>
                <w:szCs w:val="20"/>
              </w:rPr>
            </w:pPr>
            <w:r w:rsidRPr="001947A7">
              <w:rPr>
                <w:rFonts w:ascii="Palatino Linotype" w:hAnsi="Palatino Linotype" w:cs="Arial"/>
                <w:sz w:val="20"/>
                <w:szCs w:val="20"/>
              </w:rPr>
              <w:t>..</w:t>
            </w:r>
            <w:r w:rsidR="005C6B3A" w:rsidRPr="001947A7">
              <w:rPr>
                <w:rFonts w:ascii="Palatino Linotype" w:hAnsi="Palatino Linotype" w:cs="Arial"/>
                <w:sz w:val="20"/>
                <w:szCs w:val="20"/>
              </w:rPr>
              <w:t>-</w:t>
            </w:r>
            <w:r w:rsidRPr="001947A7">
              <w:rPr>
                <w:rFonts w:ascii="Palatino Linotype" w:hAnsi="Palatino Linotype" w:cs="Arial"/>
                <w:sz w:val="20"/>
                <w:szCs w:val="20"/>
              </w:rPr>
              <w:t>…</w:t>
            </w:r>
            <w:r w:rsidR="005C6B3A" w:rsidRPr="001947A7">
              <w:rPr>
                <w:rFonts w:ascii="Palatino Linotype" w:hAnsi="Palatino Linotype" w:cs="Arial"/>
                <w:sz w:val="20"/>
                <w:szCs w:val="20"/>
              </w:rPr>
              <w:t xml:space="preserve"> </w:t>
            </w:r>
            <w:r w:rsidRPr="001947A7">
              <w:rPr>
                <w:rFonts w:ascii="Palatino Linotype" w:hAnsi="Palatino Linotype" w:cs="Arial"/>
                <w:sz w:val="20"/>
                <w:szCs w:val="20"/>
              </w:rPr>
              <w:t xml:space="preserve">  </w:t>
            </w:r>
          </w:p>
          <w:p w:rsidR="001947A7" w:rsidRDefault="005C6B3A" w:rsidP="001947A7">
            <w:pPr>
              <w:pStyle w:val="Bezodstpw"/>
              <w:rPr>
                <w:rFonts w:ascii="Palatino Linotype" w:hAnsi="Palatino Linotype" w:cs="Arial"/>
                <w:sz w:val="20"/>
                <w:szCs w:val="20"/>
              </w:rPr>
            </w:pPr>
            <w:r w:rsidRPr="001947A7">
              <w:rPr>
                <w:rFonts w:ascii="Palatino Linotype" w:hAnsi="Palatino Linotype" w:cs="Arial"/>
                <w:sz w:val="20"/>
                <w:szCs w:val="20"/>
              </w:rPr>
              <w:t xml:space="preserve">woj. </w:t>
            </w:r>
          </w:p>
          <w:p w:rsidR="005C6B3A" w:rsidRPr="001947A7" w:rsidRDefault="001947A7" w:rsidP="001947A7">
            <w:pPr>
              <w:pStyle w:val="Bezodstpw"/>
              <w:rPr>
                <w:rFonts w:ascii="Palatino Linotype" w:hAnsi="Palatino Linotype" w:cs="Arial"/>
                <w:sz w:val="20"/>
                <w:szCs w:val="20"/>
              </w:rPr>
            </w:pPr>
            <w:r>
              <w:rPr>
                <w:rFonts w:ascii="Palatino Linotype" w:hAnsi="Palatino Linotype" w:cs="Arial"/>
                <w:sz w:val="20"/>
                <w:szCs w:val="20"/>
              </w:rPr>
              <w:t>k</w:t>
            </w:r>
            <w:r w:rsidR="005C6B3A" w:rsidRPr="001947A7">
              <w:rPr>
                <w:rFonts w:ascii="Palatino Linotype" w:hAnsi="Palatino Linotype" w:cs="Arial"/>
                <w:sz w:val="20"/>
                <w:szCs w:val="20"/>
              </w:rPr>
              <w:t xml:space="preserve">raj: </w:t>
            </w:r>
          </w:p>
        </w:tc>
      </w:tr>
      <w:tr w:rsidR="005C6B3A" w:rsidRPr="00646C62" w:rsidTr="00C13D23">
        <w:trPr>
          <w:trHeight w:val="484"/>
        </w:trPr>
        <w:tc>
          <w:tcPr>
            <w:tcW w:w="516" w:type="dxa"/>
          </w:tcPr>
          <w:p w:rsidR="005C6B3A" w:rsidRPr="001947A7" w:rsidRDefault="001947A7" w:rsidP="001947A7">
            <w:pPr>
              <w:rPr>
                <w:rFonts w:ascii="Palatino Linotype" w:hAnsi="Palatino Linotype" w:cs="Arial"/>
                <w:sz w:val="20"/>
                <w:szCs w:val="20"/>
              </w:rPr>
            </w:pPr>
            <w:r>
              <w:rPr>
                <w:rFonts w:ascii="Palatino Linotype" w:hAnsi="Palatino Linotype" w:cs="Arial"/>
                <w:sz w:val="20"/>
                <w:szCs w:val="20"/>
              </w:rPr>
              <w:t>3</w:t>
            </w:r>
            <w:r w:rsidR="005C6B3A" w:rsidRPr="001947A7">
              <w:rPr>
                <w:rFonts w:ascii="Palatino Linotype" w:hAnsi="Palatino Linotype" w:cs="Arial"/>
                <w:sz w:val="20"/>
                <w:szCs w:val="20"/>
              </w:rPr>
              <w:t>.4</w:t>
            </w:r>
            <w:r w:rsidR="00C13D23" w:rsidRPr="001947A7">
              <w:rPr>
                <w:rFonts w:ascii="Palatino Linotype" w:hAnsi="Palatino Linotype" w:cs="Arial"/>
                <w:sz w:val="20"/>
                <w:szCs w:val="20"/>
              </w:rPr>
              <w:t>*</w:t>
            </w:r>
          </w:p>
        </w:tc>
        <w:tc>
          <w:tcPr>
            <w:tcW w:w="4162" w:type="dxa"/>
            <w:shd w:val="clear" w:color="auto" w:fill="auto"/>
          </w:tcPr>
          <w:p w:rsidR="005C6B3A" w:rsidRPr="001947A7" w:rsidRDefault="005C6B3A" w:rsidP="00C13D23">
            <w:pPr>
              <w:jc w:val="center"/>
              <w:rPr>
                <w:rFonts w:ascii="Palatino Linotype" w:hAnsi="Palatino Linotype" w:cs="Arial"/>
                <w:sz w:val="20"/>
                <w:szCs w:val="20"/>
              </w:rPr>
            </w:pPr>
            <w:r w:rsidRPr="001947A7">
              <w:rPr>
                <w:rFonts w:ascii="Palatino Linotype" w:hAnsi="Palatino Linotype" w:cs="Arial"/>
                <w:sz w:val="20"/>
                <w:szCs w:val="20"/>
              </w:rPr>
              <w:t>E-mail do korespondencji</w:t>
            </w:r>
          </w:p>
        </w:tc>
        <w:tc>
          <w:tcPr>
            <w:tcW w:w="4111" w:type="dxa"/>
            <w:shd w:val="clear" w:color="auto" w:fill="auto"/>
          </w:tcPr>
          <w:p w:rsidR="005C6B3A" w:rsidRPr="001947A7" w:rsidRDefault="00C13D23" w:rsidP="00C13D23">
            <w:pPr>
              <w:rPr>
                <w:rFonts w:ascii="Palatino Linotype" w:hAnsi="Palatino Linotype" w:cs="Arial"/>
                <w:sz w:val="20"/>
                <w:szCs w:val="20"/>
              </w:rPr>
            </w:pPr>
            <w:r w:rsidRPr="001947A7">
              <w:rPr>
                <w:rFonts w:ascii="Palatino Linotype" w:hAnsi="Palatino Linotype" w:cs="Arial"/>
                <w:sz w:val="20"/>
                <w:szCs w:val="20"/>
              </w:rPr>
              <w:t>………………..</w:t>
            </w:r>
            <w:r w:rsidR="005C6B3A" w:rsidRPr="001947A7">
              <w:rPr>
                <w:rFonts w:ascii="Palatino Linotype" w:hAnsi="Palatino Linotype" w:cs="Arial"/>
                <w:sz w:val="20"/>
                <w:szCs w:val="20"/>
              </w:rPr>
              <w:t>@</w:t>
            </w:r>
            <w:r w:rsidRPr="001947A7">
              <w:rPr>
                <w:rFonts w:ascii="Palatino Linotype" w:hAnsi="Palatino Linotype" w:cs="Arial"/>
                <w:sz w:val="20"/>
                <w:szCs w:val="20"/>
              </w:rPr>
              <w:t>...........</w:t>
            </w:r>
            <w:r w:rsidR="005C6B3A" w:rsidRPr="001947A7">
              <w:rPr>
                <w:rFonts w:ascii="Palatino Linotype" w:hAnsi="Palatino Linotype" w:cs="Arial"/>
                <w:sz w:val="20"/>
                <w:szCs w:val="20"/>
              </w:rPr>
              <w:t>l</w:t>
            </w:r>
          </w:p>
        </w:tc>
      </w:tr>
      <w:tr w:rsidR="005C6B3A" w:rsidRPr="00646C62" w:rsidTr="00C13D23">
        <w:trPr>
          <w:trHeight w:val="484"/>
        </w:trPr>
        <w:tc>
          <w:tcPr>
            <w:tcW w:w="516" w:type="dxa"/>
          </w:tcPr>
          <w:p w:rsidR="005C6B3A" w:rsidRPr="001947A7" w:rsidRDefault="001947A7" w:rsidP="001947A7">
            <w:pPr>
              <w:rPr>
                <w:rFonts w:ascii="Palatino Linotype" w:hAnsi="Palatino Linotype" w:cs="Arial"/>
                <w:sz w:val="20"/>
                <w:szCs w:val="20"/>
              </w:rPr>
            </w:pPr>
            <w:r>
              <w:rPr>
                <w:rFonts w:ascii="Palatino Linotype" w:hAnsi="Palatino Linotype" w:cs="Arial"/>
                <w:sz w:val="20"/>
                <w:szCs w:val="20"/>
              </w:rPr>
              <w:t>3</w:t>
            </w:r>
            <w:r w:rsidR="005C6B3A" w:rsidRPr="001947A7">
              <w:rPr>
                <w:rFonts w:ascii="Palatino Linotype" w:hAnsi="Palatino Linotype" w:cs="Arial"/>
                <w:sz w:val="20"/>
                <w:szCs w:val="20"/>
              </w:rPr>
              <w:t>.5</w:t>
            </w:r>
            <w:r w:rsidR="00C13D23" w:rsidRPr="001947A7">
              <w:rPr>
                <w:rFonts w:ascii="Palatino Linotype" w:hAnsi="Palatino Linotype" w:cs="Arial"/>
                <w:sz w:val="20"/>
                <w:szCs w:val="20"/>
              </w:rPr>
              <w:t>*</w:t>
            </w:r>
          </w:p>
        </w:tc>
        <w:tc>
          <w:tcPr>
            <w:tcW w:w="4162" w:type="dxa"/>
            <w:shd w:val="clear" w:color="auto" w:fill="auto"/>
          </w:tcPr>
          <w:p w:rsidR="005C6B3A" w:rsidRPr="001947A7" w:rsidRDefault="005C6B3A" w:rsidP="00C13D23">
            <w:pPr>
              <w:jc w:val="center"/>
              <w:rPr>
                <w:rFonts w:ascii="Palatino Linotype" w:hAnsi="Palatino Linotype" w:cs="Arial"/>
                <w:sz w:val="20"/>
                <w:szCs w:val="20"/>
              </w:rPr>
            </w:pPr>
            <w:r w:rsidRPr="001947A7">
              <w:rPr>
                <w:rFonts w:ascii="Palatino Linotype" w:hAnsi="Palatino Linotype" w:cs="Arial"/>
                <w:sz w:val="20"/>
                <w:szCs w:val="20"/>
              </w:rPr>
              <w:t>Faks do korespondencji</w:t>
            </w:r>
          </w:p>
        </w:tc>
        <w:tc>
          <w:tcPr>
            <w:tcW w:w="4111" w:type="dxa"/>
            <w:shd w:val="clear" w:color="auto" w:fill="auto"/>
          </w:tcPr>
          <w:p w:rsidR="005C6B3A" w:rsidRPr="001947A7" w:rsidRDefault="00C13D23" w:rsidP="00C13D23">
            <w:pPr>
              <w:rPr>
                <w:rFonts w:ascii="Palatino Linotype" w:hAnsi="Palatino Linotype" w:cs="Arial"/>
                <w:sz w:val="20"/>
                <w:szCs w:val="20"/>
              </w:rPr>
            </w:pPr>
            <w:r w:rsidRPr="001947A7">
              <w:rPr>
                <w:rFonts w:ascii="Palatino Linotype" w:hAnsi="Palatino Linotype" w:cs="Arial"/>
                <w:sz w:val="20"/>
                <w:szCs w:val="20"/>
              </w:rPr>
              <w:t>…..</w:t>
            </w:r>
            <w:r w:rsidR="005C6B3A" w:rsidRPr="001947A7">
              <w:rPr>
                <w:rFonts w:ascii="Palatino Linotype" w:hAnsi="Palatino Linotype" w:cs="Arial"/>
                <w:sz w:val="20"/>
                <w:szCs w:val="20"/>
              </w:rPr>
              <w:t> </w:t>
            </w:r>
            <w:r w:rsidRPr="001947A7">
              <w:rPr>
                <w:rFonts w:ascii="Palatino Linotype" w:hAnsi="Palatino Linotype" w:cs="Arial"/>
                <w:sz w:val="20"/>
                <w:szCs w:val="20"/>
              </w:rPr>
              <w:t>……</w:t>
            </w:r>
            <w:r w:rsidR="005C6B3A" w:rsidRPr="001947A7">
              <w:rPr>
                <w:rFonts w:ascii="Palatino Linotype" w:hAnsi="Palatino Linotype" w:cs="Arial"/>
                <w:sz w:val="20"/>
                <w:szCs w:val="20"/>
              </w:rPr>
              <w:t>-</w:t>
            </w:r>
            <w:r w:rsidRPr="001947A7">
              <w:rPr>
                <w:rFonts w:ascii="Palatino Linotype" w:hAnsi="Palatino Linotype" w:cs="Arial"/>
                <w:sz w:val="20"/>
                <w:szCs w:val="20"/>
              </w:rPr>
              <w:t>…..</w:t>
            </w:r>
            <w:r w:rsidR="005C6B3A" w:rsidRPr="001947A7">
              <w:rPr>
                <w:rFonts w:ascii="Palatino Linotype" w:hAnsi="Palatino Linotype" w:cs="Arial"/>
                <w:sz w:val="20"/>
                <w:szCs w:val="20"/>
              </w:rPr>
              <w:t>-</w:t>
            </w:r>
            <w:r w:rsidRPr="001947A7">
              <w:rPr>
                <w:rFonts w:ascii="Palatino Linotype" w:hAnsi="Palatino Linotype" w:cs="Arial"/>
                <w:sz w:val="20"/>
                <w:szCs w:val="20"/>
              </w:rPr>
              <w:t>……</w:t>
            </w:r>
          </w:p>
        </w:tc>
      </w:tr>
      <w:tr w:rsidR="005C6B3A" w:rsidRPr="00646C62" w:rsidTr="00C13D23">
        <w:trPr>
          <w:trHeight w:val="484"/>
        </w:trPr>
        <w:tc>
          <w:tcPr>
            <w:tcW w:w="516" w:type="dxa"/>
          </w:tcPr>
          <w:p w:rsidR="005C6B3A" w:rsidRPr="001947A7" w:rsidRDefault="001947A7" w:rsidP="001947A7">
            <w:pPr>
              <w:rPr>
                <w:rFonts w:ascii="Palatino Linotype" w:hAnsi="Palatino Linotype" w:cs="Arial"/>
                <w:sz w:val="20"/>
                <w:szCs w:val="20"/>
              </w:rPr>
            </w:pPr>
            <w:r>
              <w:rPr>
                <w:rFonts w:ascii="Palatino Linotype" w:hAnsi="Palatino Linotype" w:cs="Arial"/>
                <w:sz w:val="20"/>
                <w:szCs w:val="20"/>
              </w:rPr>
              <w:t>3</w:t>
            </w:r>
            <w:r w:rsidR="005C6B3A" w:rsidRPr="001947A7">
              <w:rPr>
                <w:rFonts w:ascii="Palatino Linotype" w:hAnsi="Palatino Linotype" w:cs="Arial"/>
                <w:sz w:val="20"/>
                <w:szCs w:val="20"/>
              </w:rPr>
              <w:t>.6</w:t>
            </w:r>
            <w:r w:rsidR="00C13D23" w:rsidRPr="001947A7">
              <w:rPr>
                <w:rFonts w:ascii="Palatino Linotype" w:hAnsi="Palatino Linotype" w:cs="Arial"/>
                <w:sz w:val="20"/>
                <w:szCs w:val="20"/>
              </w:rPr>
              <w:t>*</w:t>
            </w:r>
          </w:p>
        </w:tc>
        <w:tc>
          <w:tcPr>
            <w:tcW w:w="4162" w:type="dxa"/>
            <w:shd w:val="clear" w:color="auto" w:fill="auto"/>
          </w:tcPr>
          <w:p w:rsidR="005C6B3A" w:rsidRPr="001947A7" w:rsidRDefault="005C6B3A" w:rsidP="00C13D23">
            <w:pPr>
              <w:jc w:val="center"/>
              <w:rPr>
                <w:rFonts w:ascii="Palatino Linotype" w:hAnsi="Palatino Linotype" w:cs="Arial"/>
                <w:sz w:val="20"/>
                <w:szCs w:val="20"/>
              </w:rPr>
            </w:pPr>
            <w:r w:rsidRPr="001947A7">
              <w:rPr>
                <w:rFonts w:ascii="Palatino Linotype" w:hAnsi="Palatino Linotype" w:cs="Arial"/>
                <w:sz w:val="20"/>
                <w:szCs w:val="20"/>
              </w:rPr>
              <w:t>Adres strony internetowej</w:t>
            </w:r>
          </w:p>
        </w:tc>
        <w:tc>
          <w:tcPr>
            <w:tcW w:w="4111" w:type="dxa"/>
            <w:shd w:val="clear" w:color="auto" w:fill="auto"/>
          </w:tcPr>
          <w:p w:rsidR="005C6B3A" w:rsidRPr="001947A7" w:rsidRDefault="00C13D23" w:rsidP="00F8534C">
            <w:pPr>
              <w:rPr>
                <w:rFonts w:ascii="Palatino Linotype" w:hAnsi="Palatino Linotype" w:cs="Arial"/>
                <w:sz w:val="20"/>
                <w:szCs w:val="20"/>
              </w:rPr>
            </w:pPr>
            <w:r w:rsidRPr="001947A7">
              <w:rPr>
                <w:rFonts w:ascii="Palatino Linotype" w:hAnsi="Palatino Linotype" w:cs="Arial"/>
                <w:sz w:val="20"/>
                <w:szCs w:val="20"/>
              </w:rPr>
              <w:t>……………………..</w:t>
            </w:r>
          </w:p>
        </w:tc>
      </w:tr>
      <w:tr w:rsidR="00803987" w:rsidRPr="00646C62" w:rsidTr="00C13D23">
        <w:trPr>
          <w:trHeight w:val="484"/>
        </w:trPr>
        <w:tc>
          <w:tcPr>
            <w:tcW w:w="516" w:type="dxa"/>
          </w:tcPr>
          <w:p w:rsidR="00803987" w:rsidRPr="001947A7" w:rsidRDefault="001947A7" w:rsidP="001947A7">
            <w:pPr>
              <w:rPr>
                <w:rFonts w:ascii="Palatino Linotype" w:hAnsi="Palatino Linotype" w:cs="Arial"/>
                <w:sz w:val="20"/>
                <w:szCs w:val="20"/>
              </w:rPr>
            </w:pPr>
            <w:r>
              <w:rPr>
                <w:rFonts w:ascii="Palatino Linotype" w:hAnsi="Palatino Linotype" w:cs="Arial"/>
                <w:sz w:val="20"/>
                <w:szCs w:val="20"/>
              </w:rPr>
              <w:t>3</w:t>
            </w:r>
            <w:r w:rsidR="00803987" w:rsidRPr="001947A7">
              <w:rPr>
                <w:rFonts w:ascii="Palatino Linotype" w:hAnsi="Palatino Linotype" w:cs="Arial"/>
                <w:sz w:val="20"/>
                <w:szCs w:val="20"/>
              </w:rPr>
              <w:t>.7</w:t>
            </w:r>
            <w:r w:rsidR="001234DA">
              <w:rPr>
                <w:rFonts w:ascii="Palatino Linotype" w:hAnsi="Palatino Linotype" w:cs="Arial"/>
                <w:sz w:val="20"/>
                <w:szCs w:val="20"/>
              </w:rPr>
              <w:t>*</w:t>
            </w:r>
          </w:p>
        </w:tc>
        <w:tc>
          <w:tcPr>
            <w:tcW w:w="4162" w:type="dxa"/>
            <w:shd w:val="clear" w:color="auto" w:fill="auto"/>
          </w:tcPr>
          <w:p w:rsidR="00803987" w:rsidRPr="001947A7" w:rsidRDefault="00803987" w:rsidP="001947A7">
            <w:pPr>
              <w:spacing w:line="240" w:lineRule="auto"/>
              <w:jc w:val="center"/>
              <w:rPr>
                <w:rFonts w:ascii="Palatino Linotype" w:hAnsi="Palatino Linotype" w:cs="Arial"/>
                <w:sz w:val="20"/>
                <w:szCs w:val="20"/>
              </w:rPr>
            </w:pPr>
            <w:r w:rsidRPr="001947A7">
              <w:rPr>
                <w:rFonts w:ascii="Palatino Linotype" w:hAnsi="Palatino Linotype" w:cs="Arial"/>
                <w:sz w:val="20"/>
                <w:szCs w:val="20"/>
              </w:rPr>
              <w:t>Czy Wykonawca jest mikroprzedsiębiorstwem albo małym albo średnim przedsiębiorstwem</w:t>
            </w:r>
          </w:p>
        </w:tc>
        <w:tc>
          <w:tcPr>
            <w:tcW w:w="4111" w:type="dxa"/>
            <w:shd w:val="clear" w:color="auto" w:fill="auto"/>
          </w:tcPr>
          <w:p w:rsidR="00803987" w:rsidRPr="001947A7" w:rsidRDefault="00803987" w:rsidP="00803987">
            <w:pPr>
              <w:pStyle w:val="Bezodstpw"/>
              <w:rPr>
                <w:rFonts w:ascii="Palatino Linotype" w:hAnsi="Palatino Linotype"/>
                <w:sz w:val="20"/>
                <w:szCs w:val="20"/>
              </w:rPr>
            </w:pPr>
            <w:r w:rsidRPr="001947A7">
              <w:rPr>
                <w:rFonts w:ascii="Palatino Linotype" w:hAnsi="Palatino Linotype"/>
                <w:sz w:val="20"/>
                <w:szCs w:val="20"/>
              </w:rPr>
              <w:t xml:space="preserve">Mikroprzedsiębiorstwo – </w:t>
            </w:r>
          </w:p>
          <w:p w:rsidR="00803987" w:rsidRPr="001947A7" w:rsidRDefault="00803987" w:rsidP="00803987">
            <w:pPr>
              <w:pStyle w:val="Bezodstpw"/>
              <w:rPr>
                <w:rFonts w:ascii="Palatino Linotype" w:hAnsi="Palatino Linotype"/>
                <w:sz w:val="20"/>
                <w:szCs w:val="20"/>
              </w:rPr>
            </w:pPr>
            <w:r w:rsidRPr="001947A7">
              <w:rPr>
                <w:rFonts w:ascii="Palatino Linotype" w:hAnsi="Palatino Linotype"/>
                <w:sz w:val="20"/>
                <w:szCs w:val="20"/>
              </w:rPr>
              <w:t xml:space="preserve">Małe przedsiębiorstwo – </w:t>
            </w:r>
          </w:p>
          <w:p w:rsidR="00803987" w:rsidRPr="001947A7" w:rsidRDefault="00803987" w:rsidP="00803987">
            <w:pPr>
              <w:pStyle w:val="Bezodstpw"/>
              <w:rPr>
                <w:rFonts w:ascii="Palatino Linotype" w:hAnsi="Palatino Linotype"/>
              </w:rPr>
            </w:pPr>
            <w:r w:rsidRPr="001947A7">
              <w:rPr>
                <w:rFonts w:ascii="Palatino Linotype" w:hAnsi="Palatino Linotype"/>
                <w:sz w:val="20"/>
                <w:szCs w:val="20"/>
              </w:rPr>
              <w:t>Średnie przedsiębiorstwo -</w:t>
            </w:r>
            <w:r w:rsidRPr="001947A7">
              <w:rPr>
                <w:rFonts w:ascii="Palatino Linotype" w:hAnsi="Palatino Linotype"/>
              </w:rPr>
              <w:t xml:space="preserve"> </w:t>
            </w:r>
          </w:p>
        </w:tc>
      </w:tr>
      <w:tr w:rsidR="005C6B3A" w:rsidRPr="00646C62" w:rsidTr="00C13D23">
        <w:trPr>
          <w:trHeight w:val="484"/>
        </w:trPr>
        <w:tc>
          <w:tcPr>
            <w:tcW w:w="516" w:type="dxa"/>
          </w:tcPr>
          <w:p w:rsidR="005C6B3A" w:rsidRPr="001947A7" w:rsidRDefault="001947A7" w:rsidP="001947A7">
            <w:pPr>
              <w:rPr>
                <w:rFonts w:ascii="Palatino Linotype" w:hAnsi="Palatino Linotype" w:cs="Arial"/>
                <w:sz w:val="20"/>
                <w:szCs w:val="20"/>
              </w:rPr>
            </w:pPr>
            <w:r>
              <w:rPr>
                <w:rFonts w:ascii="Palatino Linotype" w:hAnsi="Palatino Linotype" w:cs="Arial"/>
                <w:sz w:val="20"/>
                <w:szCs w:val="20"/>
              </w:rPr>
              <w:t>3</w:t>
            </w:r>
            <w:r w:rsidR="00C13D23" w:rsidRPr="001947A7">
              <w:rPr>
                <w:rFonts w:ascii="Palatino Linotype" w:hAnsi="Palatino Linotype" w:cs="Arial"/>
                <w:sz w:val="20"/>
                <w:szCs w:val="20"/>
              </w:rPr>
              <w:t>.</w:t>
            </w:r>
            <w:r w:rsidR="00803987" w:rsidRPr="001947A7">
              <w:rPr>
                <w:rFonts w:ascii="Palatino Linotype" w:hAnsi="Palatino Linotype" w:cs="Arial"/>
                <w:sz w:val="20"/>
                <w:szCs w:val="20"/>
              </w:rPr>
              <w:t>8</w:t>
            </w:r>
            <w:r w:rsidR="00C13D23" w:rsidRPr="001947A7">
              <w:rPr>
                <w:rFonts w:ascii="Palatino Linotype" w:hAnsi="Palatino Linotype" w:cs="Arial"/>
                <w:sz w:val="20"/>
                <w:szCs w:val="20"/>
              </w:rPr>
              <w:t>*</w:t>
            </w:r>
          </w:p>
        </w:tc>
        <w:tc>
          <w:tcPr>
            <w:tcW w:w="4162" w:type="dxa"/>
            <w:shd w:val="clear" w:color="auto" w:fill="auto"/>
          </w:tcPr>
          <w:p w:rsidR="005C6B3A" w:rsidRPr="001947A7" w:rsidRDefault="00C13D23" w:rsidP="00C13D23">
            <w:pPr>
              <w:jc w:val="center"/>
              <w:rPr>
                <w:rFonts w:ascii="Palatino Linotype" w:hAnsi="Palatino Linotype" w:cs="Arial"/>
                <w:sz w:val="20"/>
                <w:szCs w:val="20"/>
              </w:rPr>
            </w:pPr>
            <w:r w:rsidRPr="001947A7">
              <w:rPr>
                <w:rFonts w:ascii="Palatino Linotype" w:hAnsi="Palatino Linotype" w:cs="Arial"/>
                <w:sz w:val="20"/>
                <w:szCs w:val="20"/>
              </w:rPr>
              <w:t>Inne dane</w:t>
            </w:r>
          </w:p>
        </w:tc>
        <w:tc>
          <w:tcPr>
            <w:tcW w:w="4111" w:type="dxa"/>
            <w:shd w:val="clear" w:color="auto" w:fill="auto"/>
          </w:tcPr>
          <w:p w:rsidR="005C6B3A" w:rsidRPr="001947A7" w:rsidRDefault="005C6B3A" w:rsidP="00F8534C">
            <w:pPr>
              <w:rPr>
                <w:rFonts w:ascii="Palatino Linotype" w:hAnsi="Palatino Linotype" w:cs="Arial"/>
                <w:sz w:val="20"/>
                <w:szCs w:val="20"/>
              </w:rPr>
            </w:pPr>
          </w:p>
        </w:tc>
      </w:tr>
    </w:tbl>
    <w:p w:rsidR="005C6B3A" w:rsidRDefault="005C6B3A" w:rsidP="005C6B3A">
      <w:pPr>
        <w:pStyle w:val="Bezodstpw"/>
        <w:spacing w:line="276" w:lineRule="auto"/>
        <w:ind w:left="720"/>
        <w:jc w:val="both"/>
        <w:rPr>
          <w:rFonts w:ascii="Palatino Linotype" w:hAnsi="Palatino Linotype"/>
          <w:b/>
        </w:rPr>
      </w:pPr>
    </w:p>
    <w:p w:rsidR="004D6349" w:rsidRDefault="00C13D23" w:rsidP="004D6349">
      <w:pPr>
        <w:pStyle w:val="Bezodstpw"/>
        <w:numPr>
          <w:ilvl w:val="0"/>
          <w:numId w:val="14"/>
        </w:numPr>
        <w:jc w:val="both"/>
        <w:rPr>
          <w:rFonts w:ascii="Palatino Linotype" w:hAnsi="Palatino Linotype"/>
          <w:b/>
        </w:rPr>
      </w:pPr>
      <w:r w:rsidRPr="00C13D23">
        <w:rPr>
          <w:rFonts w:ascii="Palatino Linotype" w:hAnsi="Palatino Linotype"/>
          <w:b/>
        </w:rPr>
        <w:t xml:space="preserve">Dane dotyczące </w:t>
      </w:r>
      <w:r w:rsidR="004D6349">
        <w:rPr>
          <w:rFonts w:ascii="Palatino Linotype" w:hAnsi="Palatino Linotype"/>
          <w:b/>
        </w:rPr>
        <w:t xml:space="preserve">innego </w:t>
      </w:r>
      <w:r>
        <w:rPr>
          <w:rFonts w:ascii="Palatino Linotype" w:hAnsi="Palatino Linotype"/>
          <w:b/>
        </w:rPr>
        <w:t xml:space="preserve">podmiotu na zdolnościach lub sytuacji którego Wykonawca </w:t>
      </w:r>
      <w:r w:rsidRPr="00C13D23">
        <w:rPr>
          <w:rFonts w:ascii="Palatino Linotype" w:hAnsi="Palatino Linotype"/>
          <w:b/>
        </w:rPr>
        <w:t xml:space="preserve">polega w celu potwierdzenia spełniania warunków udziału </w:t>
      </w:r>
      <w:r w:rsidR="00CC2D91">
        <w:rPr>
          <w:rFonts w:ascii="Palatino Linotype" w:hAnsi="Palatino Linotype"/>
          <w:b/>
        </w:rPr>
        <w:br/>
      </w:r>
      <w:r w:rsidRPr="00C13D23">
        <w:rPr>
          <w:rFonts w:ascii="Palatino Linotype" w:hAnsi="Palatino Linotype"/>
          <w:b/>
        </w:rPr>
        <w:t>w postępowaniu.</w:t>
      </w:r>
      <w:r w:rsidR="006B3FAC">
        <w:rPr>
          <w:rFonts w:ascii="Palatino Linotype" w:hAnsi="Palatino Linotype"/>
          <w:b/>
        </w:rPr>
        <w:t>*</w:t>
      </w:r>
      <w:r w:rsidR="004D6349">
        <w:rPr>
          <w:rFonts w:ascii="Palatino Linotype" w:hAnsi="Palatino Linotype"/>
          <w:b/>
        </w:rPr>
        <w:t>*</w:t>
      </w:r>
      <w:r w:rsidR="00A62F8F">
        <w:rPr>
          <w:rFonts w:ascii="Palatino Linotype" w:hAnsi="Palatino Linotype"/>
          <w:b/>
        </w:rPr>
        <w:t>*</w:t>
      </w:r>
    </w:p>
    <w:p w:rsidR="00D07A8F" w:rsidRPr="004D6349" w:rsidRDefault="00D07A8F" w:rsidP="00D07A8F">
      <w:pPr>
        <w:pStyle w:val="Bezodstpw"/>
        <w:ind w:left="720"/>
        <w:jc w:val="both"/>
        <w:rPr>
          <w:rFonts w:ascii="Palatino Linotype" w:hAnsi="Palatino Linotype"/>
          <w:b/>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2"/>
        <w:gridCol w:w="4162"/>
        <w:gridCol w:w="4111"/>
      </w:tblGrid>
      <w:tr w:rsidR="004D6349" w:rsidRPr="00646C62" w:rsidTr="004D6349">
        <w:trPr>
          <w:trHeight w:val="349"/>
        </w:trPr>
        <w:tc>
          <w:tcPr>
            <w:tcW w:w="572" w:type="dxa"/>
          </w:tcPr>
          <w:p w:rsidR="004D6349" w:rsidRPr="00844066" w:rsidRDefault="004D6349" w:rsidP="00F8534C">
            <w:pPr>
              <w:jc w:val="center"/>
              <w:rPr>
                <w:rFonts w:ascii="Arial" w:hAnsi="Arial" w:cs="Arial"/>
                <w:b/>
                <w:sz w:val="20"/>
                <w:szCs w:val="20"/>
              </w:rPr>
            </w:pPr>
            <w:r w:rsidRPr="00844066">
              <w:rPr>
                <w:rFonts w:ascii="Arial" w:hAnsi="Arial" w:cs="Arial"/>
                <w:b/>
                <w:sz w:val="20"/>
                <w:szCs w:val="20"/>
              </w:rPr>
              <w:t>Lp.</w:t>
            </w:r>
          </w:p>
        </w:tc>
        <w:tc>
          <w:tcPr>
            <w:tcW w:w="4162" w:type="dxa"/>
            <w:shd w:val="clear" w:color="auto" w:fill="auto"/>
          </w:tcPr>
          <w:p w:rsidR="004D6349" w:rsidRPr="00844066" w:rsidRDefault="004D6349" w:rsidP="004D6349">
            <w:pPr>
              <w:jc w:val="center"/>
              <w:rPr>
                <w:rFonts w:ascii="Arial" w:hAnsi="Arial" w:cs="Arial"/>
                <w:b/>
                <w:i/>
                <w:sz w:val="20"/>
                <w:szCs w:val="20"/>
              </w:rPr>
            </w:pPr>
            <w:r>
              <w:rPr>
                <w:rFonts w:ascii="Arial" w:hAnsi="Arial" w:cs="Arial"/>
                <w:b/>
                <w:sz w:val="20"/>
                <w:szCs w:val="20"/>
              </w:rPr>
              <w:t>Dane dotyczące innego podmiotu</w:t>
            </w:r>
          </w:p>
        </w:tc>
        <w:tc>
          <w:tcPr>
            <w:tcW w:w="4111" w:type="dxa"/>
            <w:shd w:val="clear" w:color="auto" w:fill="auto"/>
          </w:tcPr>
          <w:p w:rsidR="004D6349" w:rsidRPr="00844066" w:rsidRDefault="004D6349" w:rsidP="00F8534C">
            <w:pPr>
              <w:jc w:val="center"/>
              <w:rPr>
                <w:rFonts w:ascii="Arial" w:hAnsi="Arial" w:cs="Arial"/>
                <w:b/>
                <w:i/>
                <w:sz w:val="20"/>
                <w:szCs w:val="20"/>
              </w:rPr>
            </w:pPr>
            <w:r w:rsidRPr="00844066">
              <w:rPr>
                <w:rFonts w:ascii="Arial" w:hAnsi="Arial" w:cs="Arial"/>
                <w:b/>
                <w:sz w:val="20"/>
                <w:szCs w:val="20"/>
              </w:rPr>
              <w:t>Informacj</w:t>
            </w:r>
            <w:r>
              <w:rPr>
                <w:rFonts w:ascii="Arial" w:hAnsi="Arial" w:cs="Arial"/>
                <w:b/>
                <w:sz w:val="20"/>
                <w:szCs w:val="20"/>
              </w:rPr>
              <w:t xml:space="preserve">e </w:t>
            </w:r>
          </w:p>
        </w:tc>
      </w:tr>
      <w:tr w:rsidR="004D6349" w:rsidRPr="00646C62" w:rsidTr="004D6349">
        <w:trPr>
          <w:trHeight w:val="349"/>
        </w:trPr>
        <w:tc>
          <w:tcPr>
            <w:tcW w:w="572" w:type="dxa"/>
          </w:tcPr>
          <w:p w:rsidR="004D6349" w:rsidRPr="001947A7" w:rsidRDefault="001947A7" w:rsidP="001947A7">
            <w:pPr>
              <w:rPr>
                <w:rFonts w:ascii="Palatino Linotype" w:hAnsi="Palatino Linotype" w:cs="Arial"/>
                <w:sz w:val="20"/>
                <w:szCs w:val="20"/>
              </w:rPr>
            </w:pPr>
            <w:r w:rsidRPr="001947A7">
              <w:rPr>
                <w:rFonts w:ascii="Palatino Linotype" w:hAnsi="Palatino Linotype" w:cs="Arial"/>
                <w:sz w:val="20"/>
                <w:szCs w:val="20"/>
              </w:rPr>
              <w:t>4</w:t>
            </w:r>
            <w:r w:rsidR="004D6349" w:rsidRPr="001947A7">
              <w:rPr>
                <w:rFonts w:ascii="Palatino Linotype" w:hAnsi="Palatino Linotype" w:cs="Arial"/>
                <w:sz w:val="20"/>
                <w:szCs w:val="20"/>
              </w:rPr>
              <w:t>.1*</w:t>
            </w:r>
          </w:p>
        </w:tc>
        <w:tc>
          <w:tcPr>
            <w:tcW w:w="4162" w:type="dxa"/>
            <w:shd w:val="clear" w:color="auto" w:fill="auto"/>
          </w:tcPr>
          <w:p w:rsidR="004D6349" w:rsidRPr="001947A7" w:rsidRDefault="004D6349" w:rsidP="001947A7">
            <w:pPr>
              <w:jc w:val="center"/>
              <w:rPr>
                <w:rFonts w:ascii="Palatino Linotype" w:hAnsi="Palatino Linotype" w:cs="Arial"/>
                <w:sz w:val="20"/>
                <w:szCs w:val="20"/>
              </w:rPr>
            </w:pPr>
            <w:r w:rsidRPr="001947A7">
              <w:rPr>
                <w:rFonts w:ascii="Palatino Linotype" w:hAnsi="Palatino Linotype" w:cs="Arial"/>
                <w:sz w:val="20"/>
                <w:szCs w:val="20"/>
              </w:rPr>
              <w:t xml:space="preserve">Nazwa </w:t>
            </w:r>
            <w:r w:rsidR="001947A7">
              <w:rPr>
                <w:rFonts w:ascii="Palatino Linotype" w:hAnsi="Palatino Linotype" w:cs="Arial"/>
                <w:sz w:val="20"/>
                <w:szCs w:val="20"/>
              </w:rPr>
              <w:t>innego podmiotu</w:t>
            </w:r>
          </w:p>
        </w:tc>
        <w:tc>
          <w:tcPr>
            <w:tcW w:w="4111" w:type="dxa"/>
            <w:shd w:val="clear" w:color="auto" w:fill="auto"/>
          </w:tcPr>
          <w:p w:rsidR="004D6349" w:rsidRPr="001947A7" w:rsidRDefault="004D6349" w:rsidP="00F8534C">
            <w:pPr>
              <w:rPr>
                <w:rFonts w:ascii="Palatino Linotype" w:hAnsi="Palatino Linotype" w:cs="Arial"/>
                <w:sz w:val="20"/>
                <w:szCs w:val="20"/>
              </w:rPr>
            </w:pPr>
          </w:p>
        </w:tc>
      </w:tr>
      <w:tr w:rsidR="004D6349" w:rsidRPr="00646C62" w:rsidTr="004D6349">
        <w:trPr>
          <w:trHeight w:val="484"/>
        </w:trPr>
        <w:tc>
          <w:tcPr>
            <w:tcW w:w="572" w:type="dxa"/>
          </w:tcPr>
          <w:p w:rsidR="004D6349" w:rsidRPr="001947A7" w:rsidRDefault="001947A7" w:rsidP="001947A7">
            <w:pPr>
              <w:rPr>
                <w:rFonts w:ascii="Palatino Linotype" w:hAnsi="Palatino Linotype" w:cs="Arial"/>
                <w:sz w:val="20"/>
                <w:szCs w:val="20"/>
              </w:rPr>
            </w:pPr>
            <w:r w:rsidRPr="001947A7">
              <w:rPr>
                <w:rFonts w:ascii="Palatino Linotype" w:hAnsi="Palatino Linotype" w:cs="Arial"/>
                <w:sz w:val="20"/>
                <w:szCs w:val="20"/>
              </w:rPr>
              <w:t>4</w:t>
            </w:r>
            <w:r w:rsidR="004D6349" w:rsidRPr="001947A7">
              <w:rPr>
                <w:rFonts w:ascii="Palatino Linotype" w:hAnsi="Palatino Linotype" w:cs="Arial"/>
                <w:sz w:val="20"/>
                <w:szCs w:val="20"/>
              </w:rPr>
              <w:t>.</w:t>
            </w:r>
            <w:r>
              <w:rPr>
                <w:rFonts w:ascii="Palatino Linotype" w:hAnsi="Palatino Linotype" w:cs="Arial"/>
                <w:sz w:val="20"/>
                <w:szCs w:val="20"/>
              </w:rPr>
              <w:t>2</w:t>
            </w:r>
            <w:r w:rsidR="004D6349" w:rsidRPr="001947A7">
              <w:rPr>
                <w:rFonts w:ascii="Palatino Linotype" w:hAnsi="Palatino Linotype" w:cs="Arial"/>
                <w:sz w:val="20"/>
                <w:szCs w:val="20"/>
              </w:rPr>
              <w:t>*</w:t>
            </w:r>
          </w:p>
        </w:tc>
        <w:tc>
          <w:tcPr>
            <w:tcW w:w="4162" w:type="dxa"/>
            <w:shd w:val="clear" w:color="auto" w:fill="auto"/>
          </w:tcPr>
          <w:p w:rsidR="004D6349" w:rsidRPr="001947A7" w:rsidRDefault="004D6349" w:rsidP="00F8534C">
            <w:pPr>
              <w:jc w:val="center"/>
              <w:rPr>
                <w:rFonts w:ascii="Palatino Linotype" w:hAnsi="Palatino Linotype" w:cs="Arial"/>
                <w:sz w:val="20"/>
                <w:szCs w:val="20"/>
              </w:rPr>
            </w:pPr>
            <w:r w:rsidRPr="001947A7">
              <w:rPr>
                <w:rFonts w:ascii="Palatino Linotype" w:hAnsi="Palatino Linotype" w:cs="Arial"/>
                <w:sz w:val="20"/>
                <w:szCs w:val="20"/>
              </w:rPr>
              <w:t>Adres do korespondencji</w:t>
            </w:r>
          </w:p>
        </w:tc>
        <w:tc>
          <w:tcPr>
            <w:tcW w:w="4111" w:type="dxa"/>
            <w:shd w:val="clear" w:color="auto" w:fill="auto"/>
          </w:tcPr>
          <w:p w:rsidR="004D6349" w:rsidRPr="001947A7" w:rsidRDefault="004D6349" w:rsidP="00F8534C">
            <w:pPr>
              <w:pStyle w:val="Bezodstpw"/>
              <w:rPr>
                <w:rFonts w:ascii="Palatino Linotype" w:hAnsi="Palatino Linotype" w:cs="Arial"/>
                <w:sz w:val="20"/>
                <w:szCs w:val="20"/>
              </w:rPr>
            </w:pPr>
            <w:r w:rsidRPr="001947A7">
              <w:rPr>
                <w:rFonts w:ascii="Palatino Linotype" w:hAnsi="Palatino Linotype" w:cs="Arial"/>
                <w:sz w:val="20"/>
                <w:szCs w:val="20"/>
              </w:rPr>
              <w:t xml:space="preserve">ul. ………………….., </w:t>
            </w:r>
          </w:p>
          <w:p w:rsidR="004D6349" w:rsidRPr="001947A7" w:rsidRDefault="004D6349" w:rsidP="00F8534C">
            <w:pPr>
              <w:pStyle w:val="Bezodstpw"/>
              <w:rPr>
                <w:rFonts w:ascii="Palatino Linotype" w:hAnsi="Palatino Linotype" w:cs="Arial"/>
                <w:sz w:val="20"/>
                <w:szCs w:val="20"/>
              </w:rPr>
            </w:pPr>
            <w:r w:rsidRPr="001947A7">
              <w:rPr>
                <w:rFonts w:ascii="Palatino Linotype" w:hAnsi="Palatino Linotype" w:cs="Arial"/>
                <w:sz w:val="20"/>
                <w:szCs w:val="20"/>
              </w:rPr>
              <w:t>..-…   ………………..,</w:t>
            </w:r>
          </w:p>
          <w:p w:rsidR="004D6349" w:rsidRPr="001947A7" w:rsidRDefault="004D6349" w:rsidP="00F8534C">
            <w:pPr>
              <w:pStyle w:val="Bezodstpw"/>
              <w:rPr>
                <w:rFonts w:ascii="Palatino Linotype" w:hAnsi="Palatino Linotype" w:cs="Arial"/>
                <w:sz w:val="20"/>
                <w:szCs w:val="20"/>
              </w:rPr>
            </w:pPr>
            <w:r w:rsidRPr="001947A7">
              <w:rPr>
                <w:rFonts w:ascii="Palatino Linotype" w:hAnsi="Palatino Linotype" w:cs="Arial"/>
                <w:sz w:val="20"/>
                <w:szCs w:val="20"/>
              </w:rPr>
              <w:t>woj. ………………….,</w:t>
            </w:r>
          </w:p>
          <w:p w:rsidR="004D6349" w:rsidRPr="001947A7" w:rsidRDefault="004D6349" w:rsidP="00F8534C">
            <w:pPr>
              <w:pStyle w:val="Bezodstpw"/>
              <w:rPr>
                <w:rFonts w:ascii="Palatino Linotype" w:hAnsi="Palatino Linotype" w:cs="Arial"/>
                <w:sz w:val="20"/>
                <w:szCs w:val="20"/>
              </w:rPr>
            </w:pPr>
            <w:r w:rsidRPr="001947A7">
              <w:rPr>
                <w:rFonts w:ascii="Palatino Linotype" w:hAnsi="Palatino Linotype" w:cs="Arial"/>
                <w:sz w:val="20"/>
                <w:szCs w:val="20"/>
              </w:rPr>
              <w:t>Kraj: …………………</w:t>
            </w:r>
          </w:p>
        </w:tc>
      </w:tr>
      <w:tr w:rsidR="004D6349" w:rsidRPr="00646C62" w:rsidTr="004D6349">
        <w:trPr>
          <w:trHeight w:val="484"/>
        </w:trPr>
        <w:tc>
          <w:tcPr>
            <w:tcW w:w="572" w:type="dxa"/>
          </w:tcPr>
          <w:p w:rsidR="004D6349" w:rsidRPr="001947A7" w:rsidRDefault="001947A7" w:rsidP="001947A7">
            <w:pPr>
              <w:rPr>
                <w:rFonts w:ascii="Palatino Linotype" w:hAnsi="Palatino Linotype" w:cs="Arial"/>
                <w:sz w:val="20"/>
                <w:szCs w:val="20"/>
              </w:rPr>
            </w:pPr>
            <w:r w:rsidRPr="001947A7">
              <w:rPr>
                <w:rFonts w:ascii="Palatino Linotype" w:hAnsi="Palatino Linotype" w:cs="Arial"/>
                <w:sz w:val="20"/>
                <w:szCs w:val="20"/>
              </w:rPr>
              <w:t>4</w:t>
            </w:r>
            <w:r w:rsidR="004D6349" w:rsidRPr="001947A7">
              <w:rPr>
                <w:rFonts w:ascii="Palatino Linotype" w:hAnsi="Palatino Linotype" w:cs="Arial"/>
                <w:sz w:val="20"/>
                <w:szCs w:val="20"/>
              </w:rPr>
              <w:t>.</w:t>
            </w:r>
            <w:r>
              <w:rPr>
                <w:rFonts w:ascii="Palatino Linotype" w:hAnsi="Palatino Linotype" w:cs="Arial"/>
                <w:sz w:val="20"/>
                <w:szCs w:val="20"/>
              </w:rPr>
              <w:t>3</w:t>
            </w:r>
            <w:r w:rsidR="004D6349" w:rsidRPr="001947A7">
              <w:rPr>
                <w:rFonts w:ascii="Palatino Linotype" w:hAnsi="Palatino Linotype" w:cs="Arial"/>
                <w:sz w:val="20"/>
                <w:szCs w:val="20"/>
              </w:rPr>
              <w:t>*</w:t>
            </w:r>
          </w:p>
        </w:tc>
        <w:tc>
          <w:tcPr>
            <w:tcW w:w="4162" w:type="dxa"/>
            <w:shd w:val="clear" w:color="auto" w:fill="auto"/>
          </w:tcPr>
          <w:p w:rsidR="004D6349" w:rsidRPr="001947A7" w:rsidRDefault="004D6349" w:rsidP="00F8534C">
            <w:pPr>
              <w:jc w:val="center"/>
              <w:rPr>
                <w:rFonts w:ascii="Palatino Linotype" w:hAnsi="Palatino Linotype" w:cs="Arial"/>
                <w:sz w:val="20"/>
                <w:szCs w:val="20"/>
              </w:rPr>
            </w:pPr>
            <w:r w:rsidRPr="001947A7">
              <w:rPr>
                <w:rFonts w:ascii="Palatino Linotype" w:hAnsi="Palatino Linotype" w:cs="Arial"/>
                <w:sz w:val="20"/>
                <w:szCs w:val="20"/>
              </w:rPr>
              <w:t>E-mail do korespondencji</w:t>
            </w:r>
          </w:p>
        </w:tc>
        <w:tc>
          <w:tcPr>
            <w:tcW w:w="4111" w:type="dxa"/>
            <w:shd w:val="clear" w:color="auto" w:fill="auto"/>
          </w:tcPr>
          <w:p w:rsidR="004D6349" w:rsidRPr="001947A7" w:rsidRDefault="004D6349" w:rsidP="00F8534C">
            <w:pPr>
              <w:rPr>
                <w:rFonts w:ascii="Palatino Linotype" w:hAnsi="Palatino Linotype" w:cs="Arial"/>
                <w:sz w:val="20"/>
                <w:szCs w:val="20"/>
              </w:rPr>
            </w:pPr>
            <w:r w:rsidRPr="001947A7">
              <w:rPr>
                <w:rFonts w:ascii="Palatino Linotype" w:hAnsi="Palatino Linotype" w:cs="Arial"/>
                <w:sz w:val="20"/>
                <w:szCs w:val="20"/>
              </w:rPr>
              <w:t>………………..@...........l</w:t>
            </w:r>
          </w:p>
        </w:tc>
      </w:tr>
      <w:tr w:rsidR="004D6349" w:rsidRPr="00646C62" w:rsidTr="004D6349">
        <w:trPr>
          <w:trHeight w:val="484"/>
        </w:trPr>
        <w:tc>
          <w:tcPr>
            <w:tcW w:w="572" w:type="dxa"/>
          </w:tcPr>
          <w:p w:rsidR="004D6349" w:rsidRPr="001947A7" w:rsidRDefault="001947A7" w:rsidP="001947A7">
            <w:pPr>
              <w:rPr>
                <w:rFonts w:ascii="Palatino Linotype" w:hAnsi="Palatino Linotype" w:cs="Arial"/>
                <w:sz w:val="20"/>
                <w:szCs w:val="20"/>
              </w:rPr>
            </w:pPr>
            <w:r w:rsidRPr="001947A7">
              <w:rPr>
                <w:rFonts w:ascii="Palatino Linotype" w:hAnsi="Palatino Linotype" w:cs="Arial"/>
                <w:sz w:val="20"/>
                <w:szCs w:val="20"/>
              </w:rPr>
              <w:t>4</w:t>
            </w:r>
            <w:r w:rsidR="004D6349" w:rsidRPr="001947A7">
              <w:rPr>
                <w:rFonts w:ascii="Palatino Linotype" w:hAnsi="Palatino Linotype" w:cs="Arial"/>
                <w:sz w:val="20"/>
                <w:szCs w:val="20"/>
              </w:rPr>
              <w:t>.</w:t>
            </w:r>
            <w:r>
              <w:rPr>
                <w:rFonts w:ascii="Palatino Linotype" w:hAnsi="Palatino Linotype" w:cs="Arial"/>
                <w:sz w:val="20"/>
                <w:szCs w:val="20"/>
              </w:rPr>
              <w:t>4</w:t>
            </w:r>
            <w:r w:rsidR="004D6349" w:rsidRPr="001947A7">
              <w:rPr>
                <w:rFonts w:ascii="Palatino Linotype" w:hAnsi="Palatino Linotype" w:cs="Arial"/>
                <w:sz w:val="20"/>
                <w:szCs w:val="20"/>
              </w:rPr>
              <w:t>*</w:t>
            </w:r>
          </w:p>
        </w:tc>
        <w:tc>
          <w:tcPr>
            <w:tcW w:w="4162" w:type="dxa"/>
            <w:shd w:val="clear" w:color="auto" w:fill="auto"/>
          </w:tcPr>
          <w:p w:rsidR="004D6349" w:rsidRPr="001947A7" w:rsidRDefault="004D6349" w:rsidP="00F8534C">
            <w:pPr>
              <w:jc w:val="center"/>
              <w:rPr>
                <w:rFonts w:ascii="Palatino Linotype" w:hAnsi="Palatino Linotype" w:cs="Arial"/>
                <w:sz w:val="20"/>
                <w:szCs w:val="20"/>
              </w:rPr>
            </w:pPr>
            <w:r w:rsidRPr="001947A7">
              <w:rPr>
                <w:rFonts w:ascii="Palatino Linotype" w:hAnsi="Palatino Linotype" w:cs="Arial"/>
                <w:sz w:val="20"/>
                <w:szCs w:val="20"/>
              </w:rPr>
              <w:t>Faks do korespondencji</w:t>
            </w:r>
          </w:p>
        </w:tc>
        <w:tc>
          <w:tcPr>
            <w:tcW w:w="4111" w:type="dxa"/>
            <w:shd w:val="clear" w:color="auto" w:fill="auto"/>
          </w:tcPr>
          <w:p w:rsidR="004D6349" w:rsidRPr="001947A7" w:rsidRDefault="004D6349" w:rsidP="00F8534C">
            <w:pPr>
              <w:rPr>
                <w:rFonts w:ascii="Palatino Linotype" w:hAnsi="Palatino Linotype" w:cs="Arial"/>
                <w:sz w:val="20"/>
                <w:szCs w:val="20"/>
              </w:rPr>
            </w:pPr>
            <w:r w:rsidRPr="001947A7">
              <w:rPr>
                <w:rFonts w:ascii="Palatino Linotype" w:hAnsi="Palatino Linotype" w:cs="Arial"/>
                <w:sz w:val="20"/>
                <w:szCs w:val="20"/>
              </w:rPr>
              <w:t>….. ……-…..-……</w:t>
            </w:r>
          </w:p>
        </w:tc>
      </w:tr>
      <w:tr w:rsidR="004D6349" w:rsidRPr="00646C62" w:rsidTr="004D6349">
        <w:trPr>
          <w:trHeight w:val="484"/>
        </w:trPr>
        <w:tc>
          <w:tcPr>
            <w:tcW w:w="572" w:type="dxa"/>
          </w:tcPr>
          <w:p w:rsidR="004D6349" w:rsidRPr="001947A7" w:rsidRDefault="001947A7" w:rsidP="001947A7">
            <w:pPr>
              <w:rPr>
                <w:rFonts w:ascii="Palatino Linotype" w:hAnsi="Palatino Linotype" w:cs="Arial"/>
                <w:sz w:val="20"/>
                <w:szCs w:val="20"/>
              </w:rPr>
            </w:pPr>
            <w:r w:rsidRPr="001947A7">
              <w:rPr>
                <w:rFonts w:ascii="Palatino Linotype" w:hAnsi="Palatino Linotype" w:cs="Arial"/>
                <w:sz w:val="20"/>
                <w:szCs w:val="20"/>
              </w:rPr>
              <w:t>4</w:t>
            </w:r>
            <w:r w:rsidR="004D6349" w:rsidRPr="001947A7">
              <w:rPr>
                <w:rFonts w:ascii="Palatino Linotype" w:hAnsi="Palatino Linotype" w:cs="Arial"/>
                <w:sz w:val="20"/>
                <w:szCs w:val="20"/>
              </w:rPr>
              <w:t>.</w:t>
            </w:r>
            <w:r>
              <w:rPr>
                <w:rFonts w:ascii="Palatino Linotype" w:hAnsi="Palatino Linotype" w:cs="Arial"/>
                <w:sz w:val="20"/>
                <w:szCs w:val="20"/>
              </w:rPr>
              <w:t>5</w:t>
            </w:r>
            <w:r w:rsidR="004D6349" w:rsidRPr="001947A7">
              <w:rPr>
                <w:rFonts w:ascii="Palatino Linotype" w:hAnsi="Palatino Linotype" w:cs="Arial"/>
                <w:sz w:val="20"/>
                <w:szCs w:val="20"/>
              </w:rPr>
              <w:t>*</w:t>
            </w:r>
          </w:p>
        </w:tc>
        <w:tc>
          <w:tcPr>
            <w:tcW w:w="4162" w:type="dxa"/>
            <w:shd w:val="clear" w:color="auto" w:fill="auto"/>
          </w:tcPr>
          <w:p w:rsidR="004D6349" w:rsidRPr="001947A7" w:rsidRDefault="004D6349" w:rsidP="00F8534C">
            <w:pPr>
              <w:jc w:val="center"/>
              <w:rPr>
                <w:rFonts w:ascii="Palatino Linotype" w:hAnsi="Palatino Linotype" w:cs="Arial"/>
                <w:sz w:val="20"/>
                <w:szCs w:val="20"/>
              </w:rPr>
            </w:pPr>
            <w:r w:rsidRPr="001947A7">
              <w:rPr>
                <w:rFonts w:ascii="Palatino Linotype" w:hAnsi="Palatino Linotype" w:cs="Arial"/>
                <w:sz w:val="20"/>
                <w:szCs w:val="20"/>
              </w:rPr>
              <w:t>Adres strony internetowej</w:t>
            </w:r>
          </w:p>
        </w:tc>
        <w:tc>
          <w:tcPr>
            <w:tcW w:w="4111" w:type="dxa"/>
            <w:shd w:val="clear" w:color="auto" w:fill="auto"/>
          </w:tcPr>
          <w:p w:rsidR="004D6349" w:rsidRPr="001947A7" w:rsidRDefault="004D6349" w:rsidP="00F8534C">
            <w:pPr>
              <w:rPr>
                <w:rFonts w:ascii="Palatino Linotype" w:hAnsi="Palatino Linotype" w:cs="Arial"/>
                <w:sz w:val="20"/>
                <w:szCs w:val="20"/>
              </w:rPr>
            </w:pPr>
            <w:r w:rsidRPr="001947A7">
              <w:rPr>
                <w:rFonts w:ascii="Palatino Linotype" w:hAnsi="Palatino Linotype" w:cs="Arial"/>
                <w:sz w:val="20"/>
                <w:szCs w:val="20"/>
              </w:rPr>
              <w:t>……………………..</w:t>
            </w:r>
          </w:p>
        </w:tc>
      </w:tr>
      <w:tr w:rsidR="004D6349" w:rsidRPr="00646C62" w:rsidTr="004D6349">
        <w:trPr>
          <w:trHeight w:val="484"/>
        </w:trPr>
        <w:tc>
          <w:tcPr>
            <w:tcW w:w="572" w:type="dxa"/>
          </w:tcPr>
          <w:p w:rsidR="004D6349" w:rsidRPr="001947A7" w:rsidRDefault="001947A7" w:rsidP="001947A7">
            <w:pPr>
              <w:rPr>
                <w:rFonts w:ascii="Palatino Linotype" w:hAnsi="Palatino Linotype" w:cs="Arial"/>
                <w:sz w:val="20"/>
                <w:szCs w:val="20"/>
              </w:rPr>
            </w:pPr>
            <w:r w:rsidRPr="001947A7">
              <w:rPr>
                <w:rFonts w:ascii="Palatino Linotype" w:hAnsi="Palatino Linotype" w:cs="Arial"/>
                <w:sz w:val="20"/>
                <w:szCs w:val="20"/>
              </w:rPr>
              <w:t>4</w:t>
            </w:r>
            <w:r w:rsidR="004D6349" w:rsidRPr="001947A7">
              <w:rPr>
                <w:rFonts w:ascii="Palatino Linotype" w:hAnsi="Palatino Linotype" w:cs="Arial"/>
                <w:sz w:val="20"/>
                <w:szCs w:val="20"/>
              </w:rPr>
              <w:t>.</w:t>
            </w:r>
            <w:r>
              <w:rPr>
                <w:rFonts w:ascii="Palatino Linotype" w:hAnsi="Palatino Linotype" w:cs="Arial"/>
                <w:sz w:val="20"/>
                <w:szCs w:val="20"/>
              </w:rPr>
              <w:t>6</w:t>
            </w:r>
            <w:r w:rsidR="004D6349" w:rsidRPr="001947A7">
              <w:rPr>
                <w:rFonts w:ascii="Palatino Linotype" w:hAnsi="Palatino Linotype" w:cs="Arial"/>
                <w:sz w:val="20"/>
                <w:szCs w:val="20"/>
              </w:rPr>
              <w:t>*</w:t>
            </w:r>
          </w:p>
        </w:tc>
        <w:tc>
          <w:tcPr>
            <w:tcW w:w="4162" w:type="dxa"/>
            <w:shd w:val="clear" w:color="auto" w:fill="auto"/>
          </w:tcPr>
          <w:p w:rsidR="004D6349" w:rsidRPr="001947A7" w:rsidRDefault="004D6349" w:rsidP="00F8534C">
            <w:pPr>
              <w:jc w:val="center"/>
              <w:rPr>
                <w:rFonts w:ascii="Palatino Linotype" w:hAnsi="Palatino Linotype" w:cs="Arial"/>
                <w:sz w:val="20"/>
                <w:szCs w:val="20"/>
              </w:rPr>
            </w:pPr>
            <w:r w:rsidRPr="001947A7">
              <w:rPr>
                <w:rFonts w:ascii="Palatino Linotype" w:hAnsi="Palatino Linotype" w:cs="Arial"/>
                <w:sz w:val="20"/>
                <w:szCs w:val="20"/>
              </w:rPr>
              <w:t>Inne dane</w:t>
            </w:r>
          </w:p>
        </w:tc>
        <w:tc>
          <w:tcPr>
            <w:tcW w:w="4111" w:type="dxa"/>
            <w:shd w:val="clear" w:color="auto" w:fill="auto"/>
          </w:tcPr>
          <w:p w:rsidR="004D6349" w:rsidRPr="001947A7" w:rsidRDefault="004D6349" w:rsidP="00F8534C">
            <w:pPr>
              <w:rPr>
                <w:rFonts w:ascii="Palatino Linotype" w:hAnsi="Palatino Linotype" w:cs="Arial"/>
                <w:sz w:val="20"/>
                <w:szCs w:val="20"/>
              </w:rPr>
            </w:pPr>
          </w:p>
        </w:tc>
      </w:tr>
    </w:tbl>
    <w:p w:rsidR="00C13D23" w:rsidRDefault="00C13D23" w:rsidP="004D6349">
      <w:pPr>
        <w:pStyle w:val="Bezodstpw"/>
        <w:spacing w:line="276" w:lineRule="auto"/>
        <w:jc w:val="both"/>
        <w:rPr>
          <w:rFonts w:ascii="Palatino Linotype" w:hAnsi="Palatino Linotype"/>
          <w:b/>
        </w:rPr>
      </w:pPr>
    </w:p>
    <w:p w:rsidR="004A1BD0" w:rsidRDefault="004A1BD0" w:rsidP="00D07A8F">
      <w:pPr>
        <w:pStyle w:val="Bezodstpw"/>
        <w:spacing w:line="276" w:lineRule="auto"/>
        <w:jc w:val="center"/>
        <w:rPr>
          <w:rFonts w:ascii="Palatino Linotype" w:hAnsi="Palatino Linotype"/>
          <w:b/>
        </w:rPr>
      </w:pPr>
    </w:p>
    <w:p w:rsidR="00F8534C" w:rsidRDefault="00D07A8F" w:rsidP="00D07A8F">
      <w:pPr>
        <w:pStyle w:val="Bezodstpw"/>
        <w:spacing w:line="276" w:lineRule="auto"/>
        <w:jc w:val="center"/>
        <w:rPr>
          <w:rFonts w:ascii="Palatino Linotype" w:hAnsi="Palatino Linotype"/>
          <w:b/>
        </w:rPr>
      </w:pPr>
      <w:r>
        <w:rPr>
          <w:rFonts w:ascii="Palatino Linotype" w:hAnsi="Palatino Linotype"/>
          <w:b/>
        </w:rPr>
        <w:t xml:space="preserve">Część III – Oświadczenie </w:t>
      </w:r>
    </w:p>
    <w:p w:rsidR="00D07A8F" w:rsidRDefault="00D07A8F" w:rsidP="00D07A8F">
      <w:pPr>
        <w:pStyle w:val="Bezodstpw"/>
        <w:spacing w:line="276" w:lineRule="auto"/>
        <w:jc w:val="center"/>
        <w:rPr>
          <w:rFonts w:ascii="Palatino Linotype" w:hAnsi="Palatino Linotype"/>
          <w:b/>
        </w:rPr>
      </w:pPr>
      <w:r>
        <w:rPr>
          <w:rFonts w:ascii="Palatino Linotype" w:hAnsi="Palatino Linotype"/>
          <w:b/>
        </w:rPr>
        <w:t>w zakresie braku podstaw wykluczenia</w:t>
      </w:r>
      <w:r w:rsidR="00F8534C">
        <w:rPr>
          <w:rFonts w:ascii="Palatino Linotype" w:hAnsi="Palatino Linotype"/>
          <w:b/>
        </w:rPr>
        <w:t xml:space="preserve"> z postępowania</w:t>
      </w:r>
    </w:p>
    <w:p w:rsidR="00F8534C" w:rsidRDefault="00F8534C" w:rsidP="00D07A8F">
      <w:pPr>
        <w:pStyle w:val="Bezodstpw"/>
        <w:spacing w:line="276" w:lineRule="auto"/>
        <w:jc w:val="center"/>
        <w:rPr>
          <w:rFonts w:ascii="Palatino Linotype" w:hAnsi="Palatino Linotype"/>
          <w:b/>
        </w:rPr>
      </w:pPr>
    </w:p>
    <w:p w:rsidR="00915398" w:rsidRPr="00BC5561" w:rsidRDefault="00D07A8F" w:rsidP="00F8534C">
      <w:pPr>
        <w:pStyle w:val="Bezodstpw"/>
        <w:numPr>
          <w:ilvl w:val="0"/>
          <w:numId w:val="14"/>
        </w:numPr>
        <w:spacing w:line="276" w:lineRule="auto"/>
        <w:jc w:val="both"/>
        <w:rPr>
          <w:rFonts w:ascii="Palatino Linotype" w:hAnsi="Palatino Linotype"/>
        </w:rPr>
      </w:pPr>
      <w:r w:rsidRPr="00BC5561">
        <w:rPr>
          <w:rFonts w:ascii="Palatino Linotype" w:hAnsi="Palatino Linotype"/>
        </w:rPr>
        <w:t xml:space="preserve">Oświadczam, że </w:t>
      </w:r>
      <w:r w:rsidR="00915398" w:rsidRPr="00BC5561">
        <w:rPr>
          <w:rFonts w:ascii="Palatino Linotype" w:hAnsi="Palatino Linotype"/>
        </w:rPr>
        <w:t xml:space="preserve">Wykonawca składający Oświadczenie Wstępne w niniejszym postępowaniu nie podlega wykluczeniu w zakresie przesłanek o których mowa </w:t>
      </w:r>
      <w:r w:rsidR="0014752F">
        <w:rPr>
          <w:rFonts w:ascii="Palatino Linotype" w:hAnsi="Palatino Linotype"/>
        </w:rPr>
        <w:br/>
      </w:r>
      <w:r w:rsidR="00915398" w:rsidRPr="00BC5561">
        <w:rPr>
          <w:rFonts w:ascii="Palatino Linotype" w:hAnsi="Palatino Linotype"/>
        </w:rPr>
        <w:t>w art. 24 ust. 1 ustawy – Prawo zamówień publicznych;</w:t>
      </w:r>
    </w:p>
    <w:p w:rsidR="00915398" w:rsidRDefault="00915398" w:rsidP="00915398">
      <w:pPr>
        <w:pStyle w:val="Bezodstpw"/>
        <w:spacing w:line="276" w:lineRule="auto"/>
        <w:ind w:left="720"/>
        <w:jc w:val="both"/>
        <w:rPr>
          <w:rFonts w:ascii="Palatino Linotype" w:hAnsi="Palatino Linotype"/>
          <w:b/>
        </w:rPr>
      </w:pPr>
      <w:r>
        <w:rPr>
          <w:rFonts w:ascii="Palatino Linotype" w:hAnsi="Palatino Linotype"/>
          <w:b/>
        </w:rPr>
        <w:t>……………</w:t>
      </w:r>
      <w:r w:rsidR="006B3FAC">
        <w:rPr>
          <w:rFonts w:ascii="Palatino Linotype" w:hAnsi="Palatino Linotype"/>
          <w:b/>
        </w:rPr>
        <w:t>…………………………………………………………………………………*</w:t>
      </w:r>
      <w:r>
        <w:rPr>
          <w:rFonts w:ascii="Palatino Linotype" w:hAnsi="Palatino Linotype"/>
          <w:b/>
        </w:rPr>
        <w:t xml:space="preserve">*** </w:t>
      </w:r>
    </w:p>
    <w:p w:rsidR="00BC5561" w:rsidRPr="00BC5561" w:rsidRDefault="00BC5561" w:rsidP="00BC5561">
      <w:pPr>
        <w:pStyle w:val="Bezodstpw"/>
        <w:numPr>
          <w:ilvl w:val="0"/>
          <w:numId w:val="14"/>
        </w:numPr>
        <w:jc w:val="both"/>
        <w:rPr>
          <w:rFonts w:ascii="Palatino Linotype" w:hAnsi="Palatino Linotype"/>
        </w:rPr>
      </w:pPr>
      <w:r w:rsidRPr="00BC5561">
        <w:rPr>
          <w:rFonts w:ascii="Palatino Linotype" w:hAnsi="Palatino Linotype"/>
        </w:rPr>
        <w:t>Oświadczam, że Wykonawca składający Oświadczenie Wstępne w niniejszym postępowaniu nie podlega wykluczeniu w zakresie przesłanek o których mowa w art. 24 ust. 5 ustawy – Prawo zamówień publicznych</w:t>
      </w:r>
      <w:r w:rsidR="006563BA">
        <w:rPr>
          <w:rFonts w:ascii="Palatino Linotype" w:hAnsi="Palatino Linotype"/>
        </w:rPr>
        <w:t>,</w:t>
      </w:r>
      <w:r w:rsidRPr="00BC5561">
        <w:rPr>
          <w:rFonts w:ascii="Palatino Linotype" w:hAnsi="Palatino Linotype"/>
        </w:rPr>
        <w:t xml:space="preserve"> to jest oświadczamy, że nie zachodzą:</w:t>
      </w:r>
    </w:p>
    <w:p w:rsidR="00BC5561" w:rsidRPr="00B07C68" w:rsidRDefault="00BC5561" w:rsidP="00BC5561">
      <w:pPr>
        <w:pStyle w:val="Akapitzlist"/>
        <w:numPr>
          <w:ilvl w:val="1"/>
          <w:numId w:val="14"/>
        </w:numPr>
        <w:tabs>
          <w:tab w:val="left" w:pos="709"/>
        </w:tabs>
        <w:overflowPunct w:val="0"/>
        <w:spacing w:before="120" w:line="280" w:lineRule="exact"/>
        <w:jc w:val="both"/>
        <w:rPr>
          <w:rFonts w:ascii="Palatino Linotype" w:hAnsi="Palatino Linotype"/>
          <w:bCs/>
          <w:sz w:val="22"/>
          <w:szCs w:val="22"/>
        </w:rPr>
      </w:pPr>
      <w:r>
        <w:rPr>
          <w:rFonts w:ascii="Palatino Linotype" w:hAnsi="Palatino Linotype"/>
          <w:sz w:val="22"/>
          <w:szCs w:val="22"/>
        </w:rPr>
        <w:t>Podstawy wykluczenia określone w art. 24 ust. 5 pkt 1 ustawy – Prawo zamówień publicznych i określone w dokumentacji postępowania;</w:t>
      </w:r>
    </w:p>
    <w:p w:rsidR="00BC5561" w:rsidRPr="00B07C68" w:rsidRDefault="00BC5561" w:rsidP="00BC5561">
      <w:pPr>
        <w:pStyle w:val="Akapitzlist"/>
        <w:numPr>
          <w:ilvl w:val="1"/>
          <w:numId w:val="14"/>
        </w:numPr>
        <w:tabs>
          <w:tab w:val="left" w:pos="709"/>
        </w:tabs>
        <w:overflowPunct w:val="0"/>
        <w:spacing w:before="120" w:line="280" w:lineRule="exact"/>
        <w:jc w:val="both"/>
        <w:rPr>
          <w:rFonts w:ascii="Palatino Linotype" w:hAnsi="Palatino Linotype"/>
          <w:bCs/>
          <w:sz w:val="22"/>
          <w:szCs w:val="22"/>
        </w:rPr>
      </w:pPr>
      <w:r>
        <w:rPr>
          <w:rFonts w:ascii="Palatino Linotype" w:hAnsi="Palatino Linotype"/>
          <w:sz w:val="22"/>
          <w:szCs w:val="22"/>
        </w:rPr>
        <w:t>Podstawy wykluczenia określone w art. 24 ust. 5 pkt 2 ustawy – Prawo zamówień publicznych i określone w dokumentacji postępowania;</w:t>
      </w:r>
    </w:p>
    <w:p w:rsidR="00BC5561" w:rsidRPr="00B07C68" w:rsidRDefault="00BC5561" w:rsidP="00BC5561">
      <w:pPr>
        <w:pStyle w:val="Akapitzlist"/>
        <w:numPr>
          <w:ilvl w:val="1"/>
          <w:numId w:val="14"/>
        </w:numPr>
        <w:tabs>
          <w:tab w:val="left" w:pos="709"/>
        </w:tabs>
        <w:overflowPunct w:val="0"/>
        <w:spacing w:before="120" w:line="280" w:lineRule="exact"/>
        <w:jc w:val="both"/>
        <w:rPr>
          <w:rFonts w:ascii="Palatino Linotype" w:hAnsi="Palatino Linotype"/>
          <w:bCs/>
          <w:sz w:val="22"/>
          <w:szCs w:val="22"/>
        </w:rPr>
      </w:pPr>
      <w:r>
        <w:rPr>
          <w:rFonts w:ascii="Palatino Linotype" w:hAnsi="Palatino Linotype"/>
          <w:sz w:val="22"/>
          <w:szCs w:val="22"/>
        </w:rPr>
        <w:t>Podstawy wykluczenia określone w art. 24 ust. 5 pkt 4 ustawy – Prawo zamówień publicznych i określone w dokumentacji postępowania;</w:t>
      </w:r>
    </w:p>
    <w:p w:rsidR="00BC5561" w:rsidRPr="00F8534C" w:rsidRDefault="00BC5561" w:rsidP="00BC5561">
      <w:pPr>
        <w:pStyle w:val="Akapitzlist"/>
        <w:numPr>
          <w:ilvl w:val="1"/>
          <w:numId w:val="14"/>
        </w:numPr>
        <w:tabs>
          <w:tab w:val="left" w:pos="709"/>
        </w:tabs>
        <w:overflowPunct w:val="0"/>
        <w:spacing w:before="120" w:line="280" w:lineRule="exact"/>
        <w:jc w:val="both"/>
        <w:rPr>
          <w:rFonts w:ascii="Palatino Linotype" w:hAnsi="Palatino Linotype"/>
          <w:bCs/>
          <w:sz w:val="22"/>
          <w:szCs w:val="22"/>
        </w:rPr>
      </w:pPr>
      <w:r>
        <w:rPr>
          <w:rFonts w:ascii="Palatino Linotype" w:hAnsi="Palatino Linotype"/>
          <w:sz w:val="22"/>
          <w:szCs w:val="22"/>
        </w:rPr>
        <w:t>Podstawy wykluczenia określone w art. 24 ust. 5 pkt 8 ustawy – Prawo zamówień publicznych i określone w dokumentacji postępowania.</w:t>
      </w:r>
    </w:p>
    <w:p w:rsidR="00BC5561" w:rsidRDefault="00BC5561" w:rsidP="00BC5561">
      <w:pPr>
        <w:pStyle w:val="Bezodstpw"/>
        <w:spacing w:line="276" w:lineRule="auto"/>
        <w:ind w:left="720"/>
        <w:jc w:val="both"/>
        <w:rPr>
          <w:rFonts w:ascii="Palatino Linotype" w:hAnsi="Palatino Linotype"/>
          <w:b/>
        </w:rPr>
      </w:pPr>
      <w:r>
        <w:rPr>
          <w:rFonts w:ascii="Palatino Linotype" w:hAnsi="Palatino Linotype"/>
          <w:b/>
        </w:rPr>
        <w:t xml:space="preserve">………………………………………………………………………………………………**** </w:t>
      </w:r>
    </w:p>
    <w:p w:rsidR="00915398" w:rsidRPr="00BC5561" w:rsidRDefault="00915398" w:rsidP="009C3299">
      <w:pPr>
        <w:pStyle w:val="Bezodstpw"/>
        <w:numPr>
          <w:ilvl w:val="0"/>
          <w:numId w:val="14"/>
        </w:numPr>
        <w:jc w:val="both"/>
        <w:rPr>
          <w:rFonts w:ascii="Palatino Linotype" w:hAnsi="Palatino Linotype"/>
        </w:rPr>
      </w:pPr>
      <w:r w:rsidRPr="00BC5561">
        <w:rPr>
          <w:rFonts w:ascii="Palatino Linotype" w:hAnsi="Palatino Linotype"/>
        </w:rPr>
        <w:t xml:space="preserve">Oświadczam, że inny podmiot </w:t>
      </w:r>
      <w:r w:rsidR="00F8534C" w:rsidRPr="00BC5561">
        <w:rPr>
          <w:rFonts w:ascii="Palatino Linotype" w:hAnsi="Palatino Linotype"/>
        </w:rPr>
        <w:t>……………………</w:t>
      </w:r>
      <w:r w:rsidR="00F03F88" w:rsidRPr="00BC5561">
        <w:rPr>
          <w:rFonts w:ascii="Palatino Linotype" w:hAnsi="Palatino Linotype"/>
        </w:rPr>
        <w:t>…………………………………</w:t>
      </w:r>
      <w:r w:rsidR="00F8534C" w:rsidRPr="00BC5561">
        <w:rPr>
          <w:rFonts w:ascii="Palatino Linotype" w:hAnsi="Palatino Linotype"/>
        </w:rPr>
        <w:t>,*</w:t>
      </w:r>
      <w:r w:rsidR="006B3FAC" w:rsidRPr="00BC5561">
        <w:rPr>
          <w:rFonts w:ascii="Palatino Linotype" w:hAnsi="Palatino Linotype"/>
        </w:rPr>
        <w:t>*</w:t>
      </w:r>
      <w:r w:rsidR="00F8534C" w:rsidRPr="00BC5561">
        <w:rPr>
          <w:rFonts w:ascii="Palatino Linotype" w:hAnsi="Palatino Linotype"/>
        </w:rPr>
        <w:t xml:space="preserve">* </w:t>
      </w:r>
      <w:r w:rsidRPr="00BC5561">
        <w:rPr>
          <w:rFonts w:ascii="Palatino Linotype" w:hAnsi="Palatino Linotype"/>
        </w:rPr>
        <w:t>na zdolnościach lub sytuacji którego Wykonawca polega w celu potwierdzenia spełniania warunków udziału w postępowaniu</w:t>
      </w:r>
      <w:r w:rsidR="00B07C68" w:rsidRPr="00BC5561">
        <w:rPr>
          <w:rFonts w:ascii="Palatino Linotype" w:hAnsi="Palatino Linotype"/>
        </w:rPr>
        <w:t xml:space="preserve"> w </w:t>
      </w:r>
      <w:r w:rsidRPr="00BC5561">
        <w:rPr>
          <w:rFonts w:ascii="Palatino Linotype" w:hAnsi="Palatino Linotype"/>
        </w:rPr>
        <w:t>niniejszym postępowaniu</w:t>
      </w:r>
      <w:r w:rsidR="00B07C68" w:rsidRPr="00BC5561">
        <w:rPr>
          <w:rFonts w:ascii="Palatino Linotype" w:hAnsi="Palatino Linotype"/>
        </w:rPr>
        <w:t>,</w:t>
      </w:r>
      <w:r w:rsidRPr="00BC5561">
        <w:rPr>
          <w:rFonts w:ascii="Palatino Linotype" w:hAnsi="Palatino Linotype"/>
        </w:rPr>
        <w:t xml:space="preserve"> nie podlega wykluczeniu w zakresie przesłanek o których mowa w art. 24 ust. 1 ustawy – Prawo zamówień publicznych; </w:t>
      </w:r>
    </w:p>
    <w:p w:rsidR="00915398" w:rsidRDefault="00915398" w:rsidP="00B07C68">
      <w:pPr>
        <w:pStyle w:val="Bezodstpw"/>
        <w:spacing w:line="276" w:lineRule="auto"/>
        <w:ind w:left="720"/>
        <w:jc w:val="both"/>
        <w:rPr>
          <w:rFonts w:ascii="Palatino Linotype" w:hAnsi="Palatino Linotype"/>
          <w:b/>
        </w:rPr>
      </w:pPr>
      <w:r>
        <w:rPr>
          <w:rFonts w:ascii="Palatino Linotype" w:hAnsi="Palatino Linotype"/>
          <w:b/>
        </w:rPr>
        <w:t>……………</w:t>
      </w:r>
      <w:r w:rsidR="006B3FAC">
        <w:rPr>
          <w:rFonts w:ascii="Palatino Linotype" w:hAnsi="Palatino Linotype"/>
          <w:b/>
        </w:rPr>
        <w:t>…………………………………………………………………………………*</w:t>
      </w:r>
      <w:r>
        <w:rPr>
          <w:rFonts w:ascii="Palatino Linotype" w:hAnsi="Palatino Linotype"/>
          <w:b/>
        </w:rPr>
        <w:t xml:space="preserve">*** </w:t>
      </w:r>
    </w:p>
    <w:p w:rsidR="00F8534C" w:rsidRPr="00BC5561" w:rsidRDefault="00F8534C" w:rsidP="00F8534C">
      <w:pPr>
        <w:pStyle w:val="Bezodstpw"/>
        <w:numPr>
          <w:ilvl w:val="0"/>
          <w:numId w:val="14"/>
        </w:numPr>
        <w:spacing w:line="276" w:lineRule="auto"/>
        <w:jc w:val="both"/>
        <w:rPr>
          <w:rFonts w:ascii="Palatino Linotype" w:hAnsi="Palatino Linotype"/>
        </w:rPr>
      </w:pPr>
      <w:r w:rsidRPr="00BC5561">
        <w:rPr>
          <w:rFonts w:ascii="Palatino Linotype" w:hAnsi="Palatino Linotype"/>
        </w:rPr>
        <w:t>Oświadczam, że inny podmiot …………………………</w:t>
      </w:r>
      <w:r w:rsidR="00F03F88" w:rsidRPr="00BC5561">
        <w:rPr>
          <w:rFonts w:ascii="Palatino Linotype" w:hAnsi="Palatino Linotype"/>
        </w:rPr>
        <w:t>…………………………</w:t>
      </w:r>
      <w:r w:rsidR="00BC5561">
        <w:rPr>
          <w:rFonts w:ascii="Palatino Linotype" w:hAnsi="Palatino Linotype"/>
        </w:rPr>
        <w:t>…</w:t>
      </w:r>
      <w:r w:rsidRPr="00BC5561">
        <w:rPr>
          <w:rFonts w:ascii="Palatino Linotype" w:hAnsi="Palatino Linotype"/>
        </w:rPr>
        <w:t>…,</w:t>
      </w:r>
      <w:r w:rsidR="006B3FAC" w:rsidRPr="00BC5561">
        <w:rPr>
          <w:rFonts w:ascii="Palatino Linotype" w:hAnsi="Palatino Linotype"/>
        </w:rPr>
        <w:t>*</w:t>
      </w:r>
      <w:r w:rsidRPr="00BC5561">
        <w:rPr>
          <w:rFonts w:ascii="Palatino Linotype" w:hAnsi="Palatino Linotype"/>
        </w:rPr>
        <w:t>** na zdolnościach lub sytuacji którego Wykonawca polega w celu potwierdzenia spełniania warunków udziału w postępowaniu w niniejszym postępowaniu, nie podlega wykluczeniu w zakresie przesłanek o których mowa w art. 24 ust. 5 ustawy – Prawo zamówień publicznych to jest oświadczamy, że nie zachodzą:</w:t>
      </w:r>
    </w:p>
    <w:p w:rsidR="00F8534C" w:rsidRPr="00B07C68" w:rsidRDefault="00F8534C" w:rsidP="00F8534C">
      <w:pPr>
        <w:pStyle w:val="Akapitzlist"/>
        <w:numPr>
          <w:ilvl w:val="1"/>
          <w:numId w:val="14"/>
        </w:numPr>
        <w:tabs>
          <w:tab w:val="left" w:pos="709"/>
        </w:tabs>
        <w:overflowPunct w:val="0"/>
        <w:spacing w:before="120" w:line="280" w:lineRule="exact"/>
        <w:jc w:val="both"/>
        <w:rPr>
          <w:rFonts w:ascii="Palatino Linotype" w:hAnsi="Palatino Linotype"/>
          <w:bCs/>
          <w:sz w:val="22"/>
          <w:szCs w:val="22"/>
        </w:rPr>
      </w:pPr>
      <w:r>
        <w:rPr>
          <w:rFonts w:ascii="Palatino Linotype" w:hAnsi="Palatino Linotype"/>
          <w:sz w:val="22"/>
          <w:szCs w:val="22"/>
        </w:rPr>
        <w:t xml:space="preserve">Podstawy wykluczenia określone w art. 24 ust. 5 pkt 1 ustawy – Prawo zamówień publicznych i </w:t>
      </w:r>
      <w:r w:rsidR="009C3299">
        <w:rPr>
          <w:rFonts w:ascii="Palatino Linotype" w:hAnsi="Palatino Linotype"/>
          <w:sz w:val="22"/>
          <w:szCs w:val="22"/>
        </w:rPr>
        <w:t xml:space="preserve">określone </w:t>
      </w:r>
      <w:r>
        <w:rPr>
          <w:rFonts w:ascii="Palatino Linotype" w:hAnsi="Palatino Linotype"/>
          <w:sz w:val="22"/>
          <w:szCs w:val="22"/>
        </w:rPr>
        <w:t>w dokumentacji postępowania;</w:t>
      </w:r>
    </w:p>
    <w:p w:rsidR="00F8534C" w:rsidRPr="00B07C68" w:rsidRDefault="00F8534C" w:rsidP="00F8534C">
      <w:pPr>
        <w:pStyle w:val="Akapitzlist"/>
        <w:numPr>
          <w:ilvl w:val="1"/>
          <w:numId w:val="14"/>
        </w:numPr>
        <w:tabs>
          <w:tab w:val="left" w:pos="709"/>
        </w:tabs>
        <w:overflowPunct w:val="0"/>
        <w:spacing w:before="120" w:line="280" w:lineRule="exact"/>
        <w:jc w:val="both"/>
        <w:rPr>
          <w:rFonts w:ascii="Palatino Linotype" w:hAnsi="Palatino Linotype"/>
          <w:bCs/>
          <w:sz w:val="22"/>
          <w:szCs w:val="22"/>
        </w:rPr>
      </w:pPr>
      <w:r>
        <w:rPr>
          <w:rFonts w:ascii="Palatino Linotype" w:hAnsi="Palatino Linotype"/>
          <w:sz w:val="22"/>
          <w:szCs w:val="22"/>
        </w:rPr>
        <w:t xml:space="preserve">Podstawy wykluczenia określone w art. 24 ust. 5 pkt 2 ustawy – Prawo zamówień publicznych i </w:t>
      </w:r>
      <w:r w:rsidR="009C3299">
        <w:rPr>
          <w:rFonts w:ascii="Palatino Linotype" w:hAnsi="Palatino Linotype"/>
          <w:sz w:val="22"/>
          <w:szCs w:val="22"/>
        </w:rPr>
        <w:t xml:space="preserve">określone </w:t>
      </w:r>
      <w:r>
        <w:rPr>
          <w:rFonts w:ascii="Palatino Linotype" w:hAnsi="Palatino Linotype"/>
          <w:sz w:val="22"/>
          <w:szCs w:val="22"/>
        </w:rPr>
        <w:t>w dokumentacji postępowania;</w:t>
      </w:r>
    </w:p>
    <w:p w:rsidR="00F8534C" w:rsidRPr="00B07C68" w:rsidRDefault="00F8534C" w:rsidP="00F8534C">
      <w:pPr>
        <w:pStyle w:val="Akapitzlist"/>
        <w:numPr>
          <w:ilvl w:val="1"/>
          <w:numId w:val="14"/>
        </w:numPr>
        <w:tabs>
          <w:tab w:val="left" w:pos="709"/>
        </w:tabs>
        <w:overflowPunct w:val="0"/>
        <w:spacing w:before="120" w:line="280" w:lineRule="exact"/>
        <w:jc w:val="both"/>
        <w:rPr>
          <w:rFonts w:ascii="Palatino Linotype" w:hAnsi="Palatino Linotype"/>
          <w:bCs/>
          <w:sz w:val="22"/>
          <w:szCs w:val="22"/>
        </w:rPr>
      </w:pPr>
      <w:r>
        <w:rPr>
          <w:rFonts w:ascii="Palatino Linotype" w:hAnsi="Palatino Linotype"/>
          <w:sz w:val="22"/>
          <w:szCs w:val="22"/>
        </w:rPr>
        <w:t xml:space="preserve">Podstawy wykluczenia określone w art. 24 ust. 5 pkt 4 ustawy – Prawo zamówień publicznych i </w:t>
      </w:r>
      <w:r w:rsidR="009C3299">
        <w:rPr>
          <w:rFonts w:ascii="Palatino Linotype" w:hAnsi="Palatino Linotype"/>
          <w:sz w:val="22"/>
          <w:szCs w:val="22"/>
        </w:rPr>
        <w:t xml:space="preserve">określone </w:t>
      </w:r>
      <w:r>
        <w:rPr>
          <w:rFonts w:ascii="Palatino Linotype" w:hAnsi="Palatino Linotype"/>
          <w:sz w:val="22"/>
          <w:szCs w:val="22"/>
        </w:rPr>
        <w:t>w dokumentacji postępowania;</w:t>
      </w:r>
    </w:p>
    <w:p w:rsidR="00F8534C" w:rsidRPr="00F8534C" w:rsidRDefault="00F8534C" w:rsidP="00F8534C">
      <w:pPr>
        <w:pStyle w:val="Akapitzlist"/>
        <w:numPr>
          <w:ilvl w:val="1"/>
          <w:numId w:val="14"/>
        </w:numPr>
        <w:tabs>
          <w:tab w:val="left" w:pos="709"/>
        </w:tabs>
        <w:overflowPunct w:val="0"/>
        <w:spacing w:before="120" w:line="280" w:lineRule="exact"/>
        <w:jc w:val="both"/>
        <w:rPr>
          <w:rFonts w:ascii="Palatino Linotype" w:hAnsi="Palatino Linotype"/>
          <w:bCs/>
          <w:sz w:val="22"/>
          <w:szCs w:val="22"/>
        </w:rPr>
      </w:pPr>
      <w:r>
        <w:rPr>
          <w:rFonts w:ascii="Palatino Linotype" w:hAnsi="Palatino Linotype"/>
          <w:sz w:val="22"/>
          <w:szCs w:val="22"/>
        </w:rPr>
        <w:t>Podstawy wykluczenia określone w art. 24 ust. 5 pkt 8 ustawy – Prawo zamówień publicznych i</w:t>
      </w:r>
      <w:r w:rsidR="009C3299">
        <w:rPr>
          <w:rFonts w:ascii="Palatino Linotype" w:hAnsi="Palatino Linotype"/>
          <w:sz w:val="22"/>
          <w:szCs w:val="22"/>
        </w:rPr>
        <w:t xml:space="preserve"> określone</w:t>
      </w:r>
      <w:r>
        <w:rPr>
          <w:rFonts w:ascii="Palatino Linotype" w:hAnsi="Palatino Linotype"/>
          <w:sz w:val="22"/>
          <w:szCs w:val="22"/>
        </w:rPr>
        <w:t xml:space="preserve"> w dokumentacji postępowania.</w:t>
      </w:r>
    </w:p>
    <w:p w:rsidR="00F8534C" w:rsidRDefault="00F8534C" w:rsidP="00F8534C">
      <w:pPr>
        <w:pStyle w:val="Bezodstpw"/>
        <w:spacing w:line="276" w:lineRule="auto"/>
        <w:ind w:left="720"/>
        <w:jc w:val="both"/>
        <w:rPr>
          <w:rFonts w:ascii="Palatino Linotype" w:hAnsi="Palatino Linotype"/>
          <w:b/>
        </w:rPr>
      </w:pPr>
      <w:r>
        <w:rPr>
          <w:rFonts w:ascii="Palatino Linotype" w:hAnsi="Palatino Linotype"/>
          <w:b/>
        </w:rPr>
        <w:t>…………………………………………………………………………………………</w:t>
      </w:r>
      <w:r w:rsidR="006B3FAC">
        <w:rPr>
          <w:rFonts w:ascii="Palatino Linotype" w:hAnsi="Palatino Linotype"/>
          <w:b/>
        </w:rPr>
        <w:t>……*</w:t>
      </w:r>
      <w:r>
        <w:rPr>
          <w:rFonts w:ascii="Palatino Linotype" w:hAnsi="Palatino Linotype"/>
          <w:b/>
        </w:rPr>
        <w:t xml:space="preserve">*** </w:t>
      </w:r>
    </w:p>
    <w:p w:rsidR="009C3299" w:rsidRDefault="009C3299" w:rsidP="00F8534C">
      <w:pPr>
        <w:pStyle w:val="Bezodstpw"/>
        <w:spacing w:line="276" w:lineRule="auto"/>
        <w:jc w:val="center"/>
        <w:rPr>
          <w:rFonts w:ascii="Palatino Linotype" w:hAnsi="Palatino Linotype"/>
          <w:b/>
        </w:rPr>
      </w:pPr>
    </w:p>
    <w:p w:rsidR="00F8534C" w:rsidRDefault="00F8534C" w:rsidP="00F8534C">
      <w:pPr>
        <w:pStyle w:val="Bezodstpw"/>
        <w:spacing w:line="276" w:lineRule="auto"/>
        <w:jc w:val="center"/>
        <w:rPr>
          <w:rFonts w:ascii="Palatino Linotype" w:hAnsi="Palatino Linotype"/>
          <w:b/>
        </w:rPr>
      </w:pPr>
      <w:r>
        <w:rPr>
          <w:rFonts w:ascii="Palatino Linotype" w:hAnsi="Palatino Linotype"/>
          <w:b/>
        </w:rPr>
        <w:t xml:space="preserve">Część IV – Oświadczenie </w:t>
      </w:r>
    </w:p>
    <w:p w:rsidR="00F8534C" w:rsidRDefault="00F8534C" w:rsidP="00F8534C">
      <w:pPr>
        <w:pStyle w:val="Bezodstpw"/>
        <w:spacing w:line="276" w:lineRule="auto"/>
        <w:jc w:val="center"/>
        <w:rPr>
          <w:rFonts w:ascii="Palatino Linotype" w:hAnsi="Palatino Linotype"/>
          <w:b/>
        </w:rPr>
      </w:pPr>
      <w:r>
        <w:rPr>
          <w:rFonts w:ascii="Palatino Linotype" w:hAnsi="Palatino Linotype"/>
          <w:b/>
        </w:rPr>
        <w:t>w zakresie spełniania warunków udziału w postępowaniu</w:t>
      </w:r>
    </w:p>
    <w:p w:rsidR="00F8534C" w:rsidRPr="00F8534C" w:rsidRDefault="00F8534C" w:rsidP="0093026E">
      <w:pPr>
        <w:pStyle w:val="Bezodstpw"/>
        <w:numPr>
          <w:ilvl w:val="0"/>
          <w:numId w:val="14"/>
        </w:numPr>
        <w:spacing w:line="276" w:lineRule="auto"/>
        <w:jc w:val="both"/>
        <w:rPr>
          <w:rFonts w:ascii="Palatino Linotype" w:hAnsi="Palatino Linotype"/>
          <w:b/>
        </w:rPr>
      </w:pPr>
      <w:r>
        <w:rPr>
          <w:rFonts w:ascii="Palatino Linotype" w:hAnsi="Palatino Linotype"/>
          <w:b/>
        </w:rPr>
        <w:t>Oświadczam, że spełniam</w:t>
      </w:r>
      <w:r w:rsidR="009C3299">
        <w:rPr>
          <w:rFonts w:ascii="Palatino Linotype" w:hAnsi="Palatino Linotype"/>
          <w:b/>
        </w:rPr>
        <w:t>/y</w:t>
      </w:r>
      <w:r>
        <w:rPr>
          <w:rFonts w:ascii="Palatino Linotype" w:hAnsi="Palatino Linotype"/>
          <w:b/>
        </w:rPr>
        <w:t xml:space="preserve"> warunki udziału w postępowaniu, określone przez Zamawiającego w dokumentacji postępowania spośród </w:t>
      </w:r>
      <w:r w:rsidRPr="00F8534C">
        <w:rPr>
          <w:rFonts w:ascii="Palatino Linotype" w:hAnsi="Palatino Linotype"/>
          <w:b/>
        </w:rPr>
        <w:t xml:space="preserve">warunków </w:t>
      </w:r>
      <w:r w:rsidR="009C3299">
        <w:rPr>
          <w:rFonts w:ascii="Palatino Linotype" w:hAnsi="Palatino Linotype"/>
          <w:b/>
        </w:rPr>
        <w:t>wymienionych</w:t>
      </w:r>
      <w:r w:rsidRPr="00F8534C">
        <w:rPr>
          <w:rFonts w:ascii="Palatino Linotype" w:hAnsi="Palatino Linotype"/>
          <w:b/>
        </w:rPr>
        <w:t xml:space="preserve"> w art. 22 ust. 1b ustawy</w:t>
      </w:r>
      <w:r w:rsidR="009C3299">
        <w:rPr>
          <w:rFonts w:ascii="Palatino Linotype" w:hAnsi="Palatino Linotype"/>
          <w:b/>
        </w:rPr>
        <w:t xml:space="preserve"> – Prawo zamówień publicznych</w:t>
      </w:r>
      <w:r w:rsidRPr="00F8534C">
        <w:rPr>
          <w:rFonts w:ascii="Palatino Linotype" w:hAnsi="Palatino Linotype"/>
          <w:b/>
        </w:rPr>
        <w:t xml:space="preserve">, </w:t>
      </w:r>
      <w:r w:rsidR="0093026E">
        <w:rPr>
          <w:rFonts w:ascii="Palatino Linotype" w:hAnsi="Palatino Linotype"/>
          <w:b/>
        </w:rPr>
        <w:t>w zakresie</w:t>
      </w:r>
      <w:r w:rsidRPr="00F8534C">
        <w:rPr>
          <w:rFonts w:ascii="Palatino Linotype" w:hAnsi="Palatino Linotype"/>
          <w:b/>
        </w:rPr>
        <w:t>:</w:t>
      </w:r>
    </w:p>
    <w:p w:rsidR="009E32AA" w:rsidRPr="00867956" w:rsidRDefault="009E32AA" w:rsidP="009E32AA">
      <w:pPr>
        <w:numPr>
          <w:ilvl w:val="1"/>
          <w:numId w:val="14"/>
        </w:numPr>
        <w:tabs>
          <w:tab w:val="left" w:pos="284"/>
        </w:tabs>
        <w:spacing w:after="0" w:line="240" w:lineRule="auto"/>
        <w:ind w:left="1134" w:hanging="425"/>
        <w:jc w:val="both"/>
        <w:rPr>
          <w:rFonts w:ascii="Palatino Linotype" w:hAnsi="Palatino Linotype"/>
        </w:rPr>
      </w:pPr>
      <w:r>
        <w:rPr>
          <w:rFonts w:ascii="Palatino Linotype" w:hAnsi="Palatino Linotype"/>
          <w:b/>
          <w:bCs/>
        </w:rPr>
        <w:t xml:space="preserve">Sytuacji ekonomicznej </w:t>
      </w:r>
      <w:r w:rsidR="006563BA">
        <w:rPr>
          <w:rFonts w:ascii="Palatino Linotype" w:hAnsi="Palatino Linotype"/>
          <w:b/>
          <w:bCs/>
        </w:rPr>
        <w:t>lub</w:t>
      </w:r>
      <w:r>
        <w:rPr>
          <w:rFonts w:ascii="Palatino Linotype" w:hAnsi="Palatino Linotype"/>
          <w:b/>
          <w:bCs/>
        </w:rPr>
        <w:t xml:space="preserve"> finansowej:</w:t>
      </w:r>
    </w:p>
    <w:p w:rsidR="009E32AA" w:rsidRDefault="009E32AA" w:rsidP="009E32AA">
      <w:pPr>
        <w:spacing w:before="120" w:after="120" w:line="240" w:lineRule="auto"/>
        <w:ind w:left="567" w:firstLine="141"/>
        <w:jc w:val="both"/>
        <w:rPr>
          <w:rFonts w:ascii="Palatino Linotype" w:hAnsi="Palatino Linotype"/>
          <w:iCs/>
        </w:rPr>
      </w:pPr>
      <w:r w:rsidRPr="00C571CA">
        <w:rPr>
          <w:rFonts w:ascii="Palatino Linotype" w:hAnsi="Palatino Linotype"/>
          <w:iCs/>
        </w:rPr>
        <w:t xml:space="preserve">Przedstawiam </w:t>
      </w:r>
      <w:r>
        <w:rPr>
          <w:rFonts w:ascii="Palatino Linotype" w:hAnsi="Palatino Linotype"/>
          <w:iCs/>
        </w:rPr>
        <w:t>informację, że:</w:t>
      </w:r>
    </w:p>
    <w:p w:rsidR="009E32AA" w:rsidRPr="009C2AD7" w:rsidRDefault="009E32AA" w:rsidP="009E32AA">
      <w:pPr>
        <w:pStyle w:val="Akapitzlist"/>
        <w:numPr>
          <w:ilvl w:val="0"/>
          <w:numId w:val="31"/>
        </w:numPr>
        <w:tabs>
          <w:tab w:val="left" w:pos="709"/>
        </w:tabs>
        <w:spacing w:before="120" w:after="120"/>
        <w:jc w:val="both"/>
        <w:rPr>
          <w:rFonts w:ascii="Palatino Linotype" w:hAnsi="Palatino Linotype" w:cs="Tahoma"/>
          <w:sz w:val="22"/>
          <w:szCs w:val="22"/>
        </w:rPr>
      </w:pPr>
      <w:r>
        <w:rPr>
          <w:rFonts w:ascii="Palatino Linotype" w:hAnsi="Palatino Linotype"/>
          <w:sz w:val="22"/>
          <w:szCs w:val="22"/>
        </w:rPr>
        <w:t>P</w:t>
      </w:r>
      <w:r w:rsidRPr="009C2AD7">
        <w:rPr>
          <w:rFonts w:ascii="Palatino Linotype" w:hAnsi="Palatino Linotype"/>
          <w:sz w:val="22"/>
          <w:szCs w:val="22"/>
        </w:rPr>
        <w:t>osiada</w:t>
      </w:r>
      <w:r>
        <w:rPr>
          <w:rFonts w:ascii="Palatino Linotype" w:hAnsi="Palatino Linotype"/>
          <w:sz w:val="22"/>
          <w:szCs w:val="22"/>
        </w:rPr>
        <w:t>m</w:t>
      </w:r>
      <w:r w:rsidRPr="009C2AD7">
        <w:rPr>
          <w:rFonts w:ascii="Palatino Linotype" w:hAnsi="Palatino Linotype"/>
          <w:sz w:val="22"/>
          <w:szCs w:val="22"/>
        </w:rPr>
        <w:t xml:space="preserve"> środki finansowe lub zdolność kredytową na kwotę równą co najmniej </w:t>
      </w:r>
      <w:r>
        <w:rPr>
          <w:rFonts w:ascii="Palatino Linotype" w:hAnsi="Palatino Linotype"/>
          <w:b/>
          <w:sz w:val="22"/>
          <w:szCs w:val="22"/>
        </w:rPr>
        <w:t>70</w:t>
      </w:r>
      <w:r w:rsidRPr="009C2AD7">
        <w:rPr>
          <w:rFonts w:ascii="Palatino Linotype" w:hAnsi="Palatino Linotype"/>
          <w:b/>
          <w:sz w:val="22"/>
          <w:szCs w:val="22"/>
        </w:rPr>
        <w:t> 000,00 zł</w:t>
      </w:r>
      <w:r w:rsidR="0014752F">
        <w:rPr>
          <w:rFonts w:ascii="Palatino Linotype" w:hAnsi="Palatino Linotype"/>
          <w:b/>
          <w:sz w:val="22"/>
          <w:szCs w:val="22"/>
        </w:rPr>
        <w:t xml:space="preserve"> </w:t>
      </w:r>
      <w:r w:rsidRPr="009C2AD7">
        <w:rPr>
          <w:rFonts w:ascii="Palatino Linotype" w:hAnsi="Palatino Linotype"/>
          <w:sz w:val="22"/>
          <w:szCs w:val="22"/>
        </w:rPr>
        <w:t xml:space="preserve">(słownie: </w:t>
      </w:r>
      <w:r>
        <w:rPr>
          <w:rFonts w:ascii="Palatino Linotype" w:hAnsi="Palatino Linotype"/>
          <w:sz w:val="22"/>
          <w:szCs w:val="22"/>
        </w:rPr>
        <w:t xml:space="preserve">siedemdziesiąt tysięcy </w:t>
      </w:r>
      <w:r w:rsidRPr="009C2AD7">
        <w:rPr>
          <w:rFonts w:ascii="Palatino Linotype" w:hAnsi="Palatino Linotype"/>
          <w:sz w:val="22"/>
          <w:szCs w:val="22"/>
        </w:rPr>
        <w:t>złotych</w:t>
      </w:r>
      <w:r w:rsidR="006563BA">
        <w:rPr>
          <w:rFonts w:ascii="Palatino Linotype" w:hAnsi="Palatino Linotype"/>
          <w:sz w:val="22"/>
          <w:szCs w:val="22"/>
        </w:rPr>
        <w:t xml:space="preserve"> 00/100</w:t>
      </w:r>
      <w:r w:rsidRPr="009C2AD7">
        <w:rPr>
          <w:rFonts w:ascii="Palatino Linotype" w:hAnsi="Palatino Linotype"/>
          <w:sz w:val="22"/>
          <w:szCs w:val="22"/>
        </w:rPr>
        <w:t>)</w:t>
      </w:r>
      <w:r>
        <w:rPr>
          <w:rFonts w:ascii="Palatino Linotype" w:hAnsi="Palatino Linotype"/>
          <w:sz w:val="22"/>
          <w:szCs w:val="22"/>
        </w:rPr>
        <w:t xml:space="preserve"> </w:t>
      </w:r>
      <w:r w:rsidR="00CC2D91">
        <w:rPr>
          <w:rFonts w:ascii="Palatino Linotype" w:hAnsi="Palatino Linotype"/>
          <w:sz w:val="22"/>
          <w:szCs w:val="22"/>
        </w:rPr>
        <w:br/>
      </w:r>
      <w:r>
        <w:rPr>
          <w:rFonts w:ascii="Palatino Linotype" w:hAnsi="Palatino Linotype"/>
          <w:sz w:val="22"/>
          <w:szCs w:val="22"/>
        </w:rPr>
        <w:t>i kwota ta wynosi ………………….…… zł*</w:t>
      </w:r>
      <w:r w:rsidRPr="009C2AD7">
        <w:rPr>
          <w:rFonts w:ascii="Palatino Linotype" w:hAnsi="Palatino Linotype"/>
          <w:sz w:val="22"/>
          <w:szCs w:val="22"/>
        </w:rPr>
        <w:t>,</w:t>
      </w:r>
    </w:p>
    <w:p w:rsidR="009E32AA" w:rsidRPr="004D5136" w:rsidRDefault="009E32AA" w:rsidP="009E32AA">
      <w:pPr>
        <w:pStyle w:val="Akapitzlist"/>
        <w:tabs>
          <w:tab w:val="left" w:pos="709"/>
        </w:tabs>
        <w:spacing w:before="120" w:after="120"/>
        <w:ind w:left="1560" w:hanging="142"/>
        <w:jc w:val="both"/>
        <w:rPr>
          <w:rFonts w:ascii="Palatino Linotype" w:hAnsi="Palatino Linotype"/>
          <w:b/>
          <w:sz w:val="22"/>
          <w:szCs w:val="22"/>
        </w:rPr>
      </w:pPr>
      <w:r w:rsidRPr="004D5136">
        <w:rPr>
          <w:rFonts w:ascii="Palatino Linotype" w:hAnsi="Palatino Linotype" w:cs="Tahoma"/>
          <w:sz w:val="22"/>
          <w:szCs w:val="22"/>
        </w:rPr>
        <w:t>*</w:t>
      </w:r>
      <w:r w:rsidRPr="004D5136">
        <w:rPr>
          <w:rFonts w:ascii="Palatino Linotype" w:hAnsi="Palatino Linotype"/>
          <w:bCs/>
          <w:i/>
          <w:sz w:val="22"/>
          <w:szCs w:val="22"/>
        </w:rPr>
        <w:t xml:space="preserve">W przypadku, gdy </w:t>
      </w:r>
      <w:r>
        <w:rPr>
          <w:rFonts w:ascii="Palatino Linotype" w:hAnsi="Palatino Linotype"/>
          <w:bCs/>
          <w:i/>
          <w:sz w:val="22"/>
          <w:szCs w:val="22"/>
        </w:rPr>
        <w:t xml:space="preserve">dana wielkość finansowa </w:t>
      </w:r>
      <w:r w:rsidRPr="004D5136">
        <w:rPr>
          <w:rFonts w:ascii="Palatino Linotype" w:hAnsi="Palatino Linotype"/>
          <w:bCs/>
          <w:i/>
          <w:sz w:val="22"/>
          <w:szCs w:val="22"/>
        </w:rPr>
        <w:t xml:space="preserve">jest określona w innej walucie niż </w:t>
      </w:r>
      <w:r w:rsidRPr="004D5136">
        <w:rPr>
          <w:rFonts w:ascii="Palatino Linotype" w:hAnsi="Palatino Linotype"/>
          <w:sz w:val="22"/>
          <w:szCs w:val="22"/>
        </w:rPr>
        <w:br/>
      </w:r>
      <w:r w:rsidRPr="004D5136">
        <w:rPr>
          <w:rFonts w:ascii="Palatino Linotype" w:hAnsi="Palatino Linotype"/>
          <w:bCs/>
          <w:i/>
          <w:sz w:val="22"/>
          <w:szCs w:val="22"/>
        </w:rPr>
        <w:t xml:space="preserve">w złotych polskich, </w:t>
      </w:r>
      <w:r>
        <w:rPr>
          <w:rFonts w:ascii="Palatino Linotype" w:hAnsi="Palatino Linotype"/>
          <w:bCs/>
          <w:i/>
          <w:sz w:val="22"/>
          <w:szCs w:val="22"/>
        </w:rPr>
        <w:t>Wykonawca</w:t>
      </w:r>
      <w:r w:rsidRPr="004D5136">
        <w:rPr>
          <w:rFonts w:ascii="Palatino Linotype" w:hAnsi="Palatino Linotype"/>
          <w:bCs/>
          <w:i/>
          <w:sz w:val="22"/>
          <w:szCs w:val="22"/>
        </w:rPr>
        <w:t xml:space="preserve"> dokona przeliczenia tej wartości na złote polskie – </w:t>
      </w:r>
      <w:r w:rsidRPr="004D5136">
        <w:rPr>
          <w:rFonts w:ascii="Palatino Linotype" w:hAnsi="Palatino Linotype"/>
          <w:sz w:val="22"/>
          <w:szCs w:val="22"/>
        </w:rPr>
        <w:br/>
      </w:r>
      <w:r w:rsidRPr="004D5136">
        <w:rPr>
          <w:rFonts w:ascii="Palatino Linotype" w:hAnsi="Palatino Linotype"/>
          <w:bCs/>
          <w:i/>
          <w:sz w:val="22"/>
          <w:szCs w:val="22"/>
        </w:rPr>
        <w:t xml:space="preserve">na podstawie średniego kursu złotego w stosunku do walut obcych określonego </w:t>
      </w:r>
      <w:r w:rsidR="00CC2D91">
        <w:rPr>
          <w:rFonts w:ascii="Palatino Linotype" w:hAnsi="Palatino Linotype"/>
          <w:bCs/>
          <w:i/>
          <w:sz w:val="22"/>
          <w:szCs w:val="22"/>
        </w:rPr>
        <w:br/>
      </w:r>
      <w:r w:rsidRPr="004D5136">
        <w:rPr>
          <w:rFonts w:ascii="Palatino Linotype" w:hAnsi="Palatino Linotype"/>
          <w:bCs/>
          <w:i/>
          <w:sz w:val="22"/>
          <w:szCs w:val="22"/>
        </w:rPr>
        <w:t xml:space="preserve">w Tabeli Kursów Narodowego Banku Polskiego na dzień opublikowania Ogłoszenia o zamówieniu w </w:t>
      </w:r>
      <w:r>
        <w:rPr>
          <w:rFonts w:ascii="Palatino Linotype" w:hAnsi="Palatino Linotype"/>
          <w:bCs/>
          <w:i/>
          <w:sz w:val="22"/>
          <w:szCs w:val="22"/>
        </w:rPr>
        <w:t>Biuletynie Zamówień Publicznych</w:t>
      </w:r>
      <w:r w:rsidRPr="004D5136">
        <w:rPr>
          <w:rFonts w:ascii="Palatino Linotype" w:hAnsi="Palatino Linotype"/>
          <w:bCs/>
          <w:sz w:val="22"/>
          <w:szCs w:val="22"/>
        </w:rPr>
        <w:t>;</w:t>
      </w:r>
    </w:p>
    <w:p w:rsidR="0093026E" w:rsidRDefault="00BF5162" w:rsidP="009E32AA">
      <w:pPr>
        <w:spacing w:before="120" w:after="120" w:line="240" w:lineRule="auto"/>
        <w:ind w:left="1418" w:hanging="709"/>
        <w:jc w:val="both"/>
        <w:rPr>
          <w:rFonts w:ascii="Palatino Linotype" w:hAnsi="Palatino Linotype"/>
          <w:sz w:val="18"/>
          <w:szCs w:val="18"/>
        </w:rPr>
      </w:pPr>
      <w:r w:rsidRPr="00EA3E18">
        <w:rPr>
          <w:rFonts w:ascii="Palatino Linotype" w:hAnsi="Palatino Linotype"/>
          <w:b/>
          <w:sz w:val="18"/>
          <w:szCs w:val="18"/>
        </w:rPr>
        <w:t>Uwaga:</w:t>
      </w:r>
      <w:r w:rsidRPr="00EA3E18">
        <w:rPr>
          <w:rFonts w:ascii="Palatino Linotype" w:hAnsi="Palatino Linotype"/>
          <w:sz w:val="18"/>
          <w:szCs w:val="18"/>
        </w:rPr>
        <w:t xml:space="preserve"> </w:t>
      </w:r>
      <w:r w:rsidRPr="00EA3E18">
        <w:rPr>
          <w:rFonts w:ascii="Palatino Linotype" w:hAnsi="Palatino Linotype"/>
          <w:sz w:val="18"/>
          <w:szCs w:val="18"/>
        </w:rPr>
        <w:tab/>
      </w:r>
      <w:r w:rsidR="006563BA">
        <w:rPr>
          <w:rFonts w:ascii="Palatino Linotype" w:hAnsi="Palatino Linotype"/>
          <w:sz w:val="18"/>
          <w:szCs w:val="18"/>
        </w:rPr>
        <w:t xml:space="preserve">finansowej lub </w:t>
      </w:r>
      <w:r w:rsidR="006563BA" w:rsidRPr="00EA3E18">
        <w:rPr>
          <w:rFonts w:ascii="Palatino Linotype" w:hAnsi="Palatino Linotype"/>
          <w:sz w:val="18"/>
          <w:szCs w:val="18"/>
        </w:rPr>
        <w:t xml:space="preserve">Wykonawca, który polega na </w:t>
      </w:r>
      <w:r w:rsidR="006563BA">
        <w:rPr>
          <w:rFonts w:ascii="Palatino Linotype" w:hAnsi="Palatino Linotype"/>
          <w:sz w:val="18"/>
          <w:szCs w:val="18"/>
        </w:rPr>
        <w:t>sytuacji ekonomicznej</w:t>
      </w:r>
      <w:r w:rsidR="006563BA" w:rsidRPr="00EA3E18">
        <w:rPr>
          <w:rFonts w:ascii="Palatino Linotype" w:hAnsi="Palatino Linotype"/>
          <w:sz w:val="18"/>
          <w:szCs w:val="18"/>
        </w:rPr>
        <w:t xml:space="preserve"> </w:t>
      </w:r>
      <w:r w:rsidR="006563BA">
        <w:rPr>
          <w:rFonts w:ascii="Palatino Linotype" w:hAnsi="Palatino Linotype"/>
          <w:sz w:val="18"/>
          <w:szCs w:val="18"/>
        </w:rPr>
        <w:t xml:space="preserve">lub finansowej </w:t>
      </w:r>
      <w:r w:rsidR="006563BA" w:rsidRPr="00EA3E18">
        <w:rPr>
          <w:rFonts w:ascii="Palatino Linotype" w:hAnsi="Palatino Linotype"/>
          <w:sz w:val="18"/>
          <w:szCs w:val="18"/>
        </w:rPr>
        <w:t xml:space="preserve">innych podmiotów, musi udowodnić </w:t>
      </w:r>
      <w:r w:rsidR="006563BA">
        <w:rPr>
          <w:rFonts w:ascii="Palatino Linotype" w:hAnsi="Palatino Linotype"/>
          <w:sz w:val="18"/>
          <w:szCs w:val="18"/>
        </w:rPr>
        <w:t>z</w:t>
      </w:r>
      <w:r w:rsidR="006563BA" w:rsidRPr="00EA3E18">
        <w:rPr>
          <w:rFonts w:ascii="Palatino Linotype" w:hAnsi="Palatino Linotype"/>
          <w:sz w:val="18"/>
          <w:szCs w:val="18"/>
        </w:rPr>
        <w:t>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w:t>
      </w:r>
      <w:r w:rsidR="006563BA">
        <w:rPr>
          <w:rFonts w:ascii="Palatino Linotype" w:hAnsi="Palatino Linotype"/>
          <w:sz w:val="18"/>
          <w:szCs w:val="18"/>
        </w:rPr>
        <w:t>a</w:t>
      </w:r>
      <w:r w:rsidR="006563BA" w:rsidRPr="00EA3E18">
        <w:rPr>
          <w:rFonts w:ascii="Palatino Linotype" w:hAnsi="Palatino Linotype"/>
          <w:sz w:val="18"/>
          <w:szCs w:val="18"/>
        </w:rPr>
        <w:t xml:space="preserve"> wykonawcy przez inne podmioty</w:t>
      </w:r>
      <w:r w:rsidR="006563BA">
        <w:rPr>
          <w:rFonts w:ascii="Palatino Linotype" w:hAnsi="Palatino Linotype"/>
          <w:sz w:val="18"/>
          <w:szCs w:val="18"/>
        </w:rPr>
        <w:t xml:space="preserve"> sytuacja finansowa lub ekonomiczna</w:t>
      </w:r>
      <w:r w:rsidR="006563BA" w:rsidRPr="00EA3E18">
        <w:rPr>
          <w:rFonts w:ascii="Palatino Linotype" w:hAnsi="Palatino Linotype"/>
          <w:sz w:val="18"/>
          <w:szCs w:val="18"/>
        </w:rPr>
        <w:t>, pozwala na wykazanie przez wykonawcę spełniani</w:t>
      </w:r>
      <w:r w:rsidR="006563BA">
        <w:rPr>
          <w:rFonts w:ascii="Palatino Linotype" w:hAnsi="Palatino Linotype"/>
          <w:sz w:val="18"/>
          <w:szCs w:val="18"/>
        </w:rPr>
        <w:t>e</w:t>
      </w:r>
      <w:r w:rsidR="00CC2D91">
        <w:rPr>
          <w:rFonts w:ascii="Palatino Linotype" w:hAnsi="Palatino Linotype"/>
          <w:sz w:val="18"/>
          <w:szCs w:val="18"/>
        </w:rPr>
        <w:t xml:space="preserve"> warunków udziału </w:t>
      </w:r>
      <w:r w:rsidR="006563BA" w:rsidRPr="00EA3E18">
        <w:rPr>
          <w:rFonts w:ascii="Palatino Linotype" w:hAnsi="Palatino Linotype"/>
          <w:sz w:val="18"/>
          <w:szCs w:val="18"/>
        </w:rPr>
        <w:t>w postępowaniu oraz bada, czy nie zachodzą wobec tego podmiotu podstawy wykluczenia, o których mowa w art. 24 ust. 1 pkt 13-22 i ust. 5</w:t>
      </w:r>
      <w:r w:rsidR="006563BA">
        <w:rPr>
          <w:rFonts w:ascii="Palatino Linotype" w:hAnsi="Palatino Linotype"/>
          <w:sz w:val="18"/>
          <w:szCs w:val="18"/>
        </w:rPr>
        <w:t xml:space="preserve"> pkt 1, 2, 4 i 8</w:t>
      </w:r>
      <w:r w:rsidR="00CC2D91">
        <w:rPr>
          <w:rFonts w:ascii="Palatino Linotype" w:hAnsi="Palatino Linotype"/>
          <w:sz w:val="18"/>
          <w:szCs w:val="18"/>
        </w:rPr>
        <w:t xml:space="preserve"> ustawy określone </w:t>
      </w:r>
      <w:r w:rsidR="00CC2D91">
        <w:rPr>
          <w:rFonts w:ascii="Palatino Linotype" w:hAnsi="Palatino Linotype"/>
          <w:sz w:val="18"/>
          <w:szCs w:val="18"/>
        </w:rPr>
        <w:br/>
        <w:t xml:space="preserve">w Ogłoszeniu </w:t>
      </w:r>
      <w:r w:rsidR="006563BA">
        <w:rPr>
          <w:rFonts w:ascii="Palatino Linotype" w:hAnsi="Palatino Linotype"/>
          <w:sz w:val="18"/>
          <w:szCs w:val="18"/>
        </w:rPr>
        <w:t xml:space="preserve">o zamówieniu i w SIWZ </w:t>
      </w:r>
      <w:r w:rsidR="006563BA" w:rsidRPr="00EA3E18">
        <w:rPr>
          <w:rFonts w:ascii="Palatino Linotype" w:hAnsi="Palatino Linotype"/>
          <w:sz w:val="18"/>
          <w:szCs w:val="18"/>
        </w:rPr>
        <w:t>.</w:t>
      </w:r>
    </w:p>
    <w:p w:rsidR="006563BA" w:rsidRDefault="006563BA" w:rsidP="009E32AA">
      <w:pPr>
        <w:spacing w:before="120" w:after="120" w:line="240" w:lineRule="auto"/>
        <w:ind w:left="1418" w:hanging="709"/>
        <w:jc w:val="both"/>
        <w:rPr>
          <w:rFonts w:ascii="Palatino Linotype" w:hAnsi="Palatino Linotype"/>
          <w:sz w:val="18"/>
          <w:szCs w:val="18"/>
        </w:rPr>
      </w:pPr>
    </w:p>
    <w:p w:rsidR="001B6277" w:rsidRDefault="001B6277" w:rsidP="001B6277">
      <w:pPr>
        <w:pStyle w:val="Bezodstpw"/>
        <w:spacing w:line="276" w:lineRule="auto"/>
        <w:jc w:val="center"/>
        <w:rPr>
          <w:rFonts w:ascii="Palatino Linotype" w:hAnsi="Palatino Linotype"/>
          <w:b/>
        </w:rPr>
      </w:pPr>
      <w:r>
        <w:rPr>
          <w:rFonts w:ascii="Palatino Linotype" w:hAnsi="Palatino Linotype"/>
          <w:b/>
        </w:rPr>
        <w:t>Część V – Oświadczenia w zakresie innych informacji</w:t>
      </w:r>
    </w:p>
    <w:p w:rsidR="001B6277" w:rsidRPr="001B6277" w:rsidRDefault="001B6277" w:rsidP="001B6277">
      <w:pPr>
        <w:pStyle w:val="Bezodstpw"/>
        <w:numPr>
          <w:ilvl w:val="0"/>
          <w:numId w:val="14"/>
        </w:numPr>
        <w:spacing w:line="276" w:lineRule="auto"/>
        <w:jc w:val="both"/>
        <w:rPr>
          <w:rFonts w:ascii="Palatino Linotype" w:hAnsi="Palatino Linotype"/>
          <w:b/>
        </w:rPr>
      </w:pPr>
      <w:r>
        <w:rPr>
          <w:rFonts w:ascii="Palatino Linotype" w:hAnsi="Palatino Linotype"/>
          <w:b/>
        </w:rPr>
        <w:t>Jednocześnie</w:t>
      </w:r>
      <w:r w:rsidRPr="001B6277">
        <w:rPr>
          <w:rFonts w:ascii="Palatino Linotype" w:hAnsi="Palatino Linotype"/>
          <w:b/>
        </w:rPr>
        <w:t>:</w:t>
      </w:r>
    </w:p>
    <w:p w:rsidR="001B6277" w:rsidRPr="001B6277" w:rsidRDefault="001B6277" w:rsidP="001B6277">
      <w:pPr>
        <w:numPr>
          <w:ilvl w:val="1"/>
          <w:numId w:val="14"/>
        </w:numPr>
        <w:jc w:val="both"/>
        <w:rPr>
          <w:rFonts w:ascii="Palatino Linotype" w:hAnsi="Palatino Linotype" w:cs="Arial"/>
        </w:rPr>
      </w:pPr>
      <w:r w:rsidRPr="001B6277">
        <w:rPr>
          <w:rFonts w:ascii="Palatino Linotype" w:hAnsi="Palatino Linotype" w:cs="Arial"/>
        </w:rPr>
        <w:t xml:space="preserve">Niżej podpisany(-a)(-i) oficjalnie oświadcza(-ją), że informacje podane powyżej w częściach </w:t>
      </w:r>
      <w:r w:rsidR="0089702E">
        <w:rPr>
          <w:rFonts w:ascii="Palatino Linotype" w:hAnsi="Palatino Linotype" w:cs="Arial"/>
        </w:rPr>
        <w:t>I</w:t>
      </w:r>
      <w:r w:rsidRPr="001B6277">
        <w:rPr>
          <w:rFonts w:ascii="Palatino Linotype" w:hAnsi="Palatino Linotype" w:cs="Arial"/>
        </w:rPr>
        <w:t>I, III i IV są dokładne, prawidłowe</w:t>
      </w:r>
      <w:r w:rsidR="0089702E">
        <w:rPr>
          <w:rFonts w:ascii="Palatino Linotype" w:hAnsi="Palatino Linotype" w:cs="Arial"/>
        </w:rPr>
        <w:t xml:space="preserve"> i</w:t>
      </w:r>
      <w:r w:rsidRPr="001B6277">
        <w:rPr>
          <w:rFonts w:ascii="Palatino Linotype" w:hAnsi="Palatino Linotype" w:cs="Arial"/>
        </w:rPr>
        <w:t xml:space="preserve"> prawdziwe oraz że zostały przedstawione z pełną świadomością konsekwencji poważnego wprowadzenia w błąd</w:t>
      </w:r>
      <w:r>
        <w:rPr>
          <w:rFonts w:ascii="Palatino Linotype" w:hAnsi="Palatino Linotype" w:cs="Arial"/>
        </w:rPr>
        <w:t xml:space="preserve"> w tym </w:t>
      </w:r>
      <w:r w:rsidR="0089702E">
        <w:rPr>
          <w:rFonts w:ascii="Palatino Linotype" w:hAnsi="Palatino Linotype" w:cs="Arial"/>
        </w:rPr>
        <w:t xml:space="preserve">konsekwencji </w:t>
      </w:r>
      <w:r>
        <w:rPr>
          <w:rFonts w:ascii="Palatino Linotype" w:hAnsi="Palatino Linotype" w:cs="Arial"/>
        </w:rPr>
        <w:t>wykluczenia Wykonawcy</w:t>
      </w:r>
      <w:r w:rsidR="0089702E">
        <w:rPr>
          <w:rFonts w:ascii="Palatino Linotype" w:hAnsi="Palatino Linotype" w:cs="Arial"/>
        </w:rPr>
        <w:t>,</w:t>
      </w:r>
      <w:r>
        <w:rPr>
          <w:rFonts w:ascii="Palatino Linotype" w:hAnsi="Palatino Linotype" w:cs="Arial"/>
        </w:rPr>
        <w:t xml:space="preserve"> </w:t>
      </w:r>
      <w:r w:rsidRPr="001B6277">
        <w:rPr>
          <w:rFonts w:ascii="Palatino Linotype" w:hAnsi="Palatino Linotype"/>
        </w:rPr>
        <w:t xml:space="preserve">który w wyniku zamierzonego działania lub rażącego niedbalstwa wprowadził </w:t>
      </w:r>
      <w:r w:rsidR="006563BA">
        <w:rPr>
          <w:rFonts w:ascii="Palatino Linotype" w:hAnsi="Palatino Linotype"/>
        </w:rPr>
        <w:t>Z</w:t>
      </w:r>
      <w:r w:rsidRPr="001B6277">
        <w:rPr>
          <w:rFonts w:ascii="Palatino Linotype" w:hAnsi="Palatino Linotype"/>
        </w:rPr>
        <w:t>amawiającego w błąd przy przedstawieniu informacji, że nie podlega wykluczeniu, spełnia warunki udziału w postępowaniu, lub który zataił te informacje lub nie jest w stanie przedstawić wymaganych dokumentów</w:t>
      </w:r>
      <w:r w:rsidRPr="001B6277">
        <w:rPr>
          <w:rFonts w:ascii="Palatino Linotype" w:hAnsi="Palatino Linotype" w:cs="Arial"/>
        </w:rPr>
        <w:t>;</w:t>
      </w:r>
    </w:p>
    <w:p w:rsidR="001B6277" w:rsidRDefault="001B6277" w:rsidP="001B6277">
      <w:pPr>
        <w:numPr>
          <w:ilvl w:val="1"/>
          <w:numId w:val="14"/>
        </w:numPr>
        <w:jc w:val="both"/>
        <w:rPr>
          <w:rFonts w:ascii="Palatino Linotype" w:hAnsi="Palatino Linotype" w:cs="Arial"/>
        </w:rPr>
      </w:pPr>
      <w:r w:rsidRPr="001B6277">
        <w:rPr>
          <w:rFonts w:ascii="Palatino Linotype" w:hAnsi="Palatino Linotype" w:cs="Arial"/>
        </w:rPr>
        <w:t xml:space="preserve">Niżej podpisany(-a)(-i) oficjalnie oświadcza(-ją), że jest (są) w stanie, na żądanie i bez zwłoki, przedstawić zaświadczenia i inne rodzaje dowodów </w:t>
      </w:r>
      <w:r w:rsidR="00CC2D91">
        <w:rPr>
          <w:rFonts w:ascii="Palatino Linotype" w:hAnsi="Palatino Linotype" w:cs="Arial"/>
        </w:rPr>
        <w:br/>
      </w:r>
      <w:r w:rsidRPr="001B6277">
        <w:rPr>
          <w:rFonts w:ascii="Palatino Linotype" w:hAnsi="Palatino Linotype" w:cs="Arial"/>
        </w:rPr>
        <w:t xml:space="preserve">w formie </w:t>
      </w:r>
      <w:r w:rsidR="0089702E">
        <w:rPr>
          <w:rFonts w:ascii="Palatino Linotype" w:hAnsi="Palatino Linotype" w:cs="Arial"/>
        </w:rPr>
        <w:t xml:space="preserve">oświadczeń i </w:t>
      </w:r>
      <w:r w:rsidRPr="001B6277">
        <w:rPr>
          <w:rFonts w:ascii="Palatino Linotype" w:hAnsi="Palatino Linotype" w:cs="Arial"/>
        </w:rPr>
        <w:t xml:space="preserve">dokumentów, </w:t>
      </w:r>
      <w:r>
        <w:rPr>
          <w:rFonts w:ascii="Palatino Linotype" w:hAnsi="Palatino Linotype" w:cs="Arial"/>
        </w:rPr>
        <w:t xml:space="preserve">w zakresie określonym </w:t>
      </w:r>
      <w:r w:rsidR="0089702E">
        <w:rPr>
          <w:rFonts w:ascii="Palatino Linotype" w:hAnsi="Palatino Linotype" w:cs="Arial"/>
        </w:rPr>
        <w:t xml:space="preserve">w </w:t>
      </w:r>
      <w:r>
        <w:rPr>
          <w:rFonts w:ascii="Palatino Linotype" w:hAnsi="Palatino Linotype" w:cs="Arial"/>
        </w:rPr>
        <w:t>dokumentacji postępowania</w:t>
      </w:r>
      <w:r w:rsidR="003B2ECC">
        <w:rPr>
          <w:rFonts w:ascii="Palatino Linotype" w:hAnsi="Palatino Linotype" w:cs="Arial"/>
        </w:rPr>
        <w:t xml:space="preserve"> i z zastrzeżeniami wynikającymi z przepisów ustawy – Prawo zamówień publicznych</w:t>
      </w:r>
      <w:r>
        <w:rPr>
          <w:rFonts w:ascii="Palatino Linotype" w:hAnsi="Palatino Linotype" w:cs="Arial"/>
        </w:rPr>
        <w:t>;</w:t>
      </w:r>
    </w:p>
    <w:p w:rsidR="003B2ECC" w:rsidRDefault="003B2ECC" w:rsidP="003B2ECC">
      <w:pPr>
        <w:numPr>
          <w:ilvl w:val="1"/>
          <w:numId w:val="14"/>
        </w:numPr>
        <w:jc w:val="both"/>
        <w:rPr>
          <w:rFonts w:ascii="Palatino Linotype" w:hAnsi="Palatino Linotype" w:cs="Arial"/>
        </w:rPr>
      </w:pPr>
      <w:r w:rsidRPr="003B2ECC">
        <w:rPr>
          <w:rFonts w:ascii="Palatino Linotype" w:hAnsi="Palatino Linotype" w:cs="Arial"/>
        </w:rPr>
        <w:t xml:space="preserve">Niżej podpisany(-a)(-i) oficjalnie wyraża(-ją) zgodę na to, aby </w:t>
      </w:r>
      <w:r>
        <w:rPr>
          <w:rFonts w:ascii="Palatino Linotype" w:hAnsi="Palatino Linotype" w:cs="Arial"/>
        </w:rPr>
        <w:t xml:space="preserve">Zamawiający </w:t>
      </w:r>
      <w:r w:rsidRPr="003B2ECC">
        <w:rPr>
          <w:rFonts w:ascii="Palatino Linotype" w:hAnsi="Palatino Linotype" w:cs="Arial"/>
        </w:rPr>
        <w:t>uzyskał dostęp do dokumentów potwierdzających informacje, które zostały przedstawione w</w:t>
      </w:r>
      <w:r>
        <w:rPr>
          <w:rFonts w:ascii="Palatino Linotype" w:hAnsi="Palatino Linotype" w:cs="Arial"/>
        </w:rPr>
        <w:t>: ………………</w:t>
      </w:r>
      <w:r w:rsidRPr="003B2ECC">
        <w:rPr>
          <w:rFonts w:ascii="Palatino Linotype" w:hAnsi="Palatino Linotype" w:cs="Arial"/>
        </w:rPr>
        <w:t xml:space="preserve"> </w:t>
      </w:r>
      <w:r w:rsidRPr="003B2ECC">
        <w:rPr>
          <w:rFonts w:ascii="Palatino Linotype" w:hAnsi="Palatino Linotype" w:cs="Arial"/>
          <w:i/>
          <w:sz w:val="20"/>
          <w:szCs w:val="20"/>
        </w:rPr>
        <w:t xml:space="preserve">[wskazać </w:t>
      </w:r>
      <w:r>
        <w:rPr>
          <w:rFonts w:ascii="Palatino Linotype" w:hAnsi="Palatino Linotype" w:cs="Arial"/>
          <w:i/>
          <w:sz w:val="20"/>
          <w:szCs w:val="20"/>
        </w:rPr>
        <w:t>C</w:t>
      </w:r>
      <w:r w:rsidRPr="003B2ECC">
        <w:rPr>
          <w:rFonts w:ascii="Palatino Linotype" w:hAnsi="Palatino Linotype" w:cs="Arial"/>
          <w:i/>
          <w:sz w:val="20"/>
          <w:szCs w:val="20"/>
        </w:rPr>
        <w:t>zęść/</w:t>
      </w:r>
      <w:r>
        <w:rPr>
          <w:rFonts w:ascii="Palatino Linotype" w:hAnsi="Palatino Linotype" w:cs="Arial"/>
          <w:i/>
          <w:sz w:val="20"/>
          <w:szCs w:val="20"/>
        </w:rPr>
        <w:t>ustęp</w:t>
      </w:r>
      <w:r w:rsidRPr="003B2ECC">
        <w:rPr>
          <w:rFonts w:ascii="Palatino Linotype" w:hAnsi="Palatino Linotype" w:cs="Arial"/>
          <w:i/>
          <w:sz w:val="20"/>
          <w:szCs w:val="20"/>
        </w:rPr>
        <w:t>/punkt(-y), których to dotyczy]</w:t>
      </w:r>
      <w:r w:rsidR="0089702E">
        <w:rPr>
          <w:rFonts w:ascii="Palatino Linotype" w:hAnsi="Palatino Linotype" w:cs="Arial"/>
          <w:i/>
          <w:sz w:val="20"/>
          <w:szCs w:val="20"/>
        </w:rPr>
        <w:t>*</w:t>
      </w:r>
      <w:r w:rsidRPr="003B2ECC">
        <w:rPr>
          <w:rFonts w:ascii="Palatino Linotype" w:hAnsi="Palatino Linotype" w:cs="Arial"/>
        </w:rPr>
        <w:t xml:space="preserve"> niniejszego </w:t>
      </w:r>
      <w:r>
        <w:rPr>
          <w:rFonts w:ascii="Palatino Linotype" w:hAnsi="Palatino Linotype" w:cs="Arial"/>
        </w:rPr>
        <w:t>Oświadczenia Wstępnego</w:t>
      </w:r>
      <w:r w:rsidRPr="003B2ECC">
        <w:rPr>
          <w:rFonts w:ascii="Palatino Linotype" w:hAnsi="Palatino Linotype" w:cs="Arial"/>
        </w:rPr>
        <w:t xml:space="preserve">, na potrzeby </w:t>
      </w:r>
      <w:r>
        <w:rPr>
          <w:rFonts w:ascii="Palatino Linotype" w:hAnsi="Palatino Linotype" w:cs="Arial"/>
        </w:rPr>
        <w:t>niniejszego postępowania</w:t>
      </w:r>
      <w:r w:rsidR="0089702E">
        <w:rPr>
          <w:rFonts w:ascii="Palatino Linotype" w:hAnsi="Palatino Linotype" w:cs="Arial"/>
        </w:rPr>
        <w:t>.</w:t>
      </w:r>
    </w:p>
    <w:p w:rsidR="003B2ECC" w:rsidRPr="004D5136" w:rsidRDefault="0089702E" w:rsidP="003B2ECC">
      <w:pPr>
        <w:ind w:left="720"/>
        <w:jc w:val="both"/>
        <w:rPr>
          <w:rFonts w:ascii="Palatino Linotype" w:hAnsi="Palatino Linotype"/>
          <w:sz w:val="19"/>
          <w:szCs w:val="19"/>
        </w:rPr>
      </w:pPr>
      <w:r>
        <w:rPr>
          <w:rFonts w:ascii="Palatino Linotype" w:hAnsi="Palatino Linotype"/>
          <w:sz w:val="19"/>
          <w:szCs w:val="19"/>
        </w:rPr>
        <w:t xml:space="preserve">Miejscowość </w:t>
      </w:r>
      <w:r w:rsidR="003B2ECC" w:rsidRPr="004D5136">
        <w:rPr>
          <w:rFonts w:ascii="Palatino Linotype" w:hAnsi="Palatino Linotype"/>
          <w:sz w:val="19"/>
          <w:szCs w:val="19"/>
        </w:rPr>
        <w:t>___________________</w:t>
      </w:r>
      <w:r w:rsidR="003B2ECC">
        <w:rPr>
          <w:rFonts w:ascii="Palatino Linotype" w:hAnsi="Palatino Linotype"/>
          <w:sz w:val="19"/>
          <w:szCs w:val="19"/>
        </w:rPr>
        <w:t xml:space="preserve"> </w:t>
      </w:r>
      <w:r w:rsidR="003B2ECC" w:rsidRPr="004D5136">
        <w:rPr>
          <w:rFonts w:ascii="Palatino Linotype" w:hAnsi="Palatino Linotype"/>
          <w:sz w:val="19"/>
          <w:szCs w:val="19"/>
        </w:rPr>
        <w:t>data ___________________</w:t>
      </w:r>
    </w:p>
    <w:p w:rsidR="0089702E" w:rsidRDefault="0089702E" w:rsidP="003B2ECC">
      <w:pPr>
        <w:pStyle w:val="Bezodstpw"/>
        <w:ind w:left="4968" w:firstLine="696"/>
        <w:jc w:val="center"/>
        <w:rPr>
          <w:rFonts w:ascii="Palatino Linotype" w:hAnsi="Palatino Linotype"/>
        </w:rPr>
      </w:pPr>
    </w:p>
    <w:p w:rsidR="003B2ECC" w:rsidRPr="0055059E" w:rsidRDefault="003B2ECC" w:rsidP="003B2ECC">
      <w:pPr>
        <w:pStyle w:val="Bezodstpw"/>
        <w:ind w:left="4968" w:firstLine="696"/>
        <w:jc w:val="center"/>
        <w:rPr>
          <w:rFonts w:ascii="Palatino Linotype" w:hAnsi="Palatino Linotype"/>
        </w:rPr>
      </w:pPr>
      <w:r w:rsidRPr="0055059E">
        <w:rPr>
          <w:rFonts w:ascii="Palatino Linotype" w:hAnsi="Palatino Linotype"/>
        </w:rPr>
        <w:t>___________________________</w:t>
      </w:r>
    </w:p>
    <w:p w:rsidR="003B2ECC" w:rsidRDefault="003B2ECC" w:rsidP="003B2ECC">
      <w:pPr>
        <w:pStyle w:val="Bezodstpw"/>
        <w:ind w:left="4968" w:firstLine="696"/>
        <w:jc w:val="center"/>
        <w:rPr>
          <w:rFonts w:ascii="Palatino Linotype" w:hAnsi="Palatino Linotype"/>
          <w:sz w:val="19"/>
          <w:szCs w:val="19"/>
        </w:rPr>
      </w:pPr>
      <w:r w:rsidRPr="0055059E">
        <w:rPr>
          <w:rFonts w:ascii="Palatino Linotype" w:hAnsi="Palatino Linotype"/>
          <w:sz w:val="19"/>
          <w:szCs w:val="19"/>
        </w:rPr>
        <w:t xml:space="preserve">(podpis </w:t>
      </w:r>
      <w:r>
        <w:rPr>
          <w:rFonts w:ascii="Palatino Linotype" w:hAnsi="Palatino Linotype"/>
          <w:sz w:val="19"/>
          <w:szCs w:val="19"/>
        </w:rPr>
        <w:t xml:space="preserve">osoby uprawnionej  </w:t>
      </w:r>
    </w:p>
    <w:p w:rsidR="003B2ECC" w:rsidRPr="0055059E" w:rsidRDefault="003B2ECC" w:rsidP="003B2ECC">
      <w:pPr>
        <w:pStyle w:val="Bezodstpw"/>
        <w:ind w:left="4968" w:firstLine="696"/>
        <w:jc w:val="center"/>
        <w:rPr>
          <w:rFonts w:ascii="Palatino Linotype" w:hAnsi="Palatino Linotype"/>
          <w:sz w:val="19"/>
          <w:szCs w:val="19"/>
        </w:rPr>
      </w:pPr>
      <w:r>
        <w:rPr>
          <w:rFonts w:ascii="Palatino Linotype" w:hAnsi="Palatino Linotype"/>
          <w:sz w:val="19"/>
          <w:szCs w:val="19"/>
        </w:rPr>
        <w:t>do reprezentowania</w:t>
      </w:r>
      <w:r w:rsidR="0089702E">
        <w:rPr>
          <w:rFonts w:ascii="Palatino Linotype" w:hAnsi="Palatino Linotype"/>
          <w:sz w:val="19"/>
          <w:szCs w:val="19"/>
        </w:rPr>
        <w:t xml:space="preserve"> Wykonawcy</w:t>
      </w:r>
      <w:r w:rsidRPr="0055059E">
        <w:rPr>
          <w:rFonts w:ascii="Palatino Linotype" w:hAnsi="Palatino Linotype"/>
          <w:sz w:val="19"/>
          <w:szCs w:val="19"/>
        </w:rPr>
        <w:t>)</w:t>
      </w:r>
    </w:p>
    <w:p w:rsidR="004D6349" w:rsidRDefault="004D6349" w:rsidP="00CB317B">
      <w:pPr>
        <w:pStyle w:val="Bezodstpw"/>
        <w:spacing w:line="276" w:lineRule="auto"/>
        <w:ind w:left="720"/>
        <w:jc w:val="both"/>
        <w:rPr>
          <w:rFonts w:ascii="Palatino Linotype" w:hAnsi="Palatino Linotype"/>
          <w:sz w:val="20"/>
          <w:szCs w:val="20"/>
        </w:rPr>
      </w:pPr>
    </w:p>
    <w:p w:rsidR="004D6349" w:rsidRDefault="004D6349" w:rsidP="00915398">
      <w:pPr>
        <w:pStyle w:val="Bezodstpw"/>
        <w:ind w:left="284" w:hanging="284"/>
        <w:jc w:val="both"/>
        <w:rPr>
          <w:rFonts w:ascii="Palatino Linotype" w:hAnsi="Palatino Linotype"/>
          <w:b/>
          <w:sz w:val="18"/>
          <w:szCs w:val="18"/>
        </w:rPr>
      </w:pPr>
      <w:r w:rsidRPr="00915398">
        <w:rPr>
          <w:rFonts w:ascii="Palatino Linotype" w:hAnsi="Palatino Linotype"/>
          <w:b/>
          <w:sz w:val="18"/>
          <w:szCs w:val="18"/>
        </w:rPr>
        <w:t xml:space="preserve">* </w:t>
      </w:r>
      <w:r w:rsidR="00915398">
        <w:rPr>
          <w:rFonts w:ascii="Palatino Linotype" w:hAnsi="Palatino Linotype"/>
          <w:b/>
          <w:sz w:val="18"/>
          <w:szCs w:val="18"/>
        </w:rPr>
        <w:tab/>
      </w:r>
      <w:r w:rsidRPr="00915398">
        <w:rPr>
          <w:rFonts w:ascii="Palatino Linotype" w:hAnsi="Palatino Linotype"/>
          <w:b/>
          <w:sz w:val="18"/>
          <w:szCs w:val="18"/>
        </w:rPr>
        <w:t>Wypełnić tylko jeżeli dotyczy;</w:t>
      </w:r>
    </w:p>
    <w:p w:rsidR="006B3FAC" w:rsidRPr="006B3FAC" w:rsidRDefault="006B3FAC" w:rsidP="006B3FAC">
      <w:pPr>
        <w:pStyle w:val="Bezodstpw"/>
        <w:ind w:left="284" w:hanging="284"/>
        <w:jc w:val="both"/>
        <w:rPr>
          <w:rFonts w:ascii="Palatino Linotype" w:hAnsi="Palatino Linotype"/>
          <w:b/>
          <w:sz w:val="18"/>
          <w:szCs w:val="18"/>
        </w:rPr>
      </w:pPr>
      <w:r>
        <w:rPr>
          <w:rFonts w:ascii="Palatino Linotype" w:hAnsi="Palatino Linotype"/>
          <w:b/>
          <w:sz w:val="18"/>
          <w:szCs w:val="18"/>
        </w:rPr>
        <w:t xml:space="preserve">** </w:t>
      </w:r>
      <w:r w:rsidR="003B2ECC">
        <w:rPr>
          <w:rFonts w:ascii="Palatino Linotype" w:hAnsi="Palatino Linotype"/>
          <w:b/>
          <w:sz w:val="18"/>
          <w:szCs w:val="18"/>
        </w:rPr>
        <w:tab/>
      </w:r>
      <w:r w:rsidRPr="006B3FAC">
        <w:rPr>
          <w:rFonts w:ascii="Palatino Linotype" w:hAnsi="Palatino Linotype"/>
          <w:b/>
          <w:sz w:val="18"/>
          <w:szCs w:val="18"/>
        </w:rPr>
        <w:t xml:space="preserve">W przypadku wspólnego ubiegania się o zamówienie przez wykonawców, </w:t>
      </w:r>
      <w:r>
        <w:rPr>
          <w:rFonts w:ascii="Palatino Linotype" w:hAnsi="Palatino Linotype"/>
          <w:b/>
          <w:sz w:val="18"/>
          <w:szCs w:val="18"/>
        </w:rPr>
        <w:t>O</w:t>
      </w:r>
      <w:r w:rsidRPr="006B3FAC">
        <w:rPr>
          <w:rFonts w:ascii="Palatino Linotype" w:hAnsi="Palatino Linotype"/>
          <w:b/>
          <w:sz w:val="18"/>
          <w:szCs w:val="18"/>
        </w:rPr>
        <w:t xml:space="preserve">świadczenie </w:t>
      </w:r>
      <w:r>
        <w:rPr>
          <w:rFonts w:ascii="Palatino Linotype" w:hAnsi="Palatino Linotype"/>
          <w:b/>
          <w:sz w:val="18"/>
          <w:szCs w:val="18"/>
        </w:rPr>
        <w:t xml:space="preserve">Wstępne </w:t>
      </w:r>
      <w:r w:rsidRPr="006B3FAC">
        <w:rPr>
          <w:rFonts w:ascii="Palatino Linotype" w:hAnsi="Palatino Linotype"/>
          <w:b/>
          <w:sz w:val="18"/>
          <w:szCs w:val="18"/>
        </w:rPr>
        <w:t>składa każdy z wykonawców wspólnie ubiegających się o zamówienie</w:t>
      </w:r>
      <w:r w:rsidR="003B2ECC">
        <w:rPr>
          <w:rFonts w:ascii="Palatino Linotype" w:hAnsi="Palatino Linotype"/>
          <w:b/>
          <w:sz w:val="18"/>
          <w:szCs w:val="18"/>
        </w:rPr>
        <w:t>;</w:t>
      </w:r>
      <w:r w:rsidRPr="006B3FAC">
        <w:rPr>
          <w:rFonts w:ascii="Palatino Linotype" w:hAnsi="Palatino Linotype"/>
          <w:b/>
          <w:sz w:val="18"/>
          <w:szCs w:val="18"/>
        </w:rPr>
        <w:t xml:space="preserve"> </w:t>
      </w:r>
      <w:r w:rsidR="003B2ECC">
        <w:rPr>
          <w:rFonts w:ascii="Palatino Linotype" w:hAnsi="Palatino Linotype"/>
          <w:b/>
          <w:sz w:val="18"/>
          <w:szCs w:val="18"/>
        </w:rPr>
        <w:t>Oświadczenie Wstępne</w:t>
      </w:r>
      <w:r w:rsidRPr="006B3FAC">
        <w:rPr>
          <w:rFonts w:ascii="Palatino Linotype" w:hAnsi="Palatino Linotype"/>
          <w:b/>
          <w:sz w:val="18"/>
          <w:szCs w:val="18"/>
        </w:rPr>
        <w:t xml:space="preserve"> potwierdza spełnianie warunków udziału w postępowaniu w zakresie, w którym każdy z wykonawców wykazuje spełnianie warunków udziału w postępowaniu</w:t>
      </w:r>
      <w:r>
        <w:rPr>
          <w:rFonts w:ascii="Palatino Linotype" w:hAnsi="Palatino Linotype"/>
          <w:b/>
          <w:sz w:val="18"/>
          <w:szCs w:val="18"/>
        </w:rPr>
        <w:t>;</w:t>
      </w:r>
      <w:r w:rsidR="003B2ECC">
        <w:rPr>
          <w:rFonts w:ascii="Palatino Linotype" w:hAnsi="Palatino Linotype"/>
          <w:b/>
          <w:sz w:val="18"/>
          <w:szCs w:val="18"/>
        </w:rPr>
        <w:t xml:space="preserve"> Brak podstaw wykluczenia, określonych w art. 24 ust. 1 pkt 13-23 i ust. 5 </w:t>
      </w:r>
      <w:r w:rsidR="007A1A61">
        <w:rPr>
          <w:rFonts w:ascii="Palatino Linotype" w:hAnsi="Palatino Linotype"/>
          <w:b/>
          <w:sz w:val="18"/>
          <w:szCs w:val="18"/>
        </w:rPr>
        <w:t xml:space="preserve">pkt 1, 2, 4 i 8 </w:t>
      </w:r>
      <w:r w:rsidR="003B2ECC">
        <w:rPr>
          <w:rFonts w:ascii="Palatino Linotype" w:hAnsi="Palatino Linotype"/>
          <w:b/>
          <w:sz w:val="18"/>
          <w:szCs w:val="18"/>
        </w:rPr>
        <w:t>ustawy Prawo zamówień publicznych odnosi się do każdego z wykonawców wspólnie ubiegających się o zamówienie;</w:t>
      </w:r>
    </w:p>
    <w:p w:rsidR="004D6349" w:rsidRPr="00915398" w:rsidRDefault="004D6349" w:rsidP="00915398">
      <w:pPr>
        <w:pStyle w:val="Bezodstpw"/>
        <w:ind w:left="284" w:hanging="284"/>
        <w:jc w:val="both"/>
        <w:rPr>
          <w:rFonts w:ascii="Palatino Linotype" w:hAnsi="Palatino Linotype"/>
          <w:b/>
          <w:sz w:val="18"/>
          <w:szCs w:val="18"/>
        </w:rPr>
      </w:pPr>
      <w:r w:rsidRPr="00915398">
        <w:rPr>
          <w:rFonts w:ascii="Palatino Linotype" w:hAnsi="Palatino Linotype"/>
          <w:b/>
          <w:sz w:val="18"/>
          <w:szCs w:val="18"/>
        </w:rPr>
        <w:t>*</w:t>
      </w:r>
      <w:r w:rsidR="006B3FAC">
        <w:rPr>
          <w:rFonts w:ascii="Palatino Linotype" w:hAnsi="Palatino Linotype"/>
          <w:b/>
          <w:sz w:val="18"/>
          <w:szCs w:val="18"/>
        </w:rPr>
        <w:t>*</w:t>
      </w:r>
      <w:r w:rsidRPr="00915398">
        <w:rPr>
          <w:rFonts w:ascii="Palatino Linotype" w:hAnsi="Palatino Linotype"/>
          <w:b/>
          <w:sz w:val="18"/>
          <w:szCs w:val="18"/>
        </w:rPr>
        <w:t>* Wypełnić danymi wszystkich innych podmiotów na zasobach których Wykonawca polega;</w:t>
      </w:r>
    </w:p>
    <w:p w:rsidR="003E3D95" w:rsidRDefault="00915398" w:rsidP="005C12C1">
      <w:pPr>
        <w:pStyle w:val="Bezodstpw"/>
        <w:spacing w:before="120"/>
        <w:ind w:left="284" w:hanging="284"/>
        <w:jc w:val="both"/>
        <w:rPr>
          <w:rFonts w:ascii="Palatino Linotype" w:hAnsi="Palatino Linotype"/>
          <w:sz w:val="20"/>
          <w:szCs w:val="20"/>
        </w:rPr>
      </w:pPr>
      <w:r w:rsidRPr="00915398">
        <w:rPr>
          <w:rFonts w:ascii="Palatino Linotype" w:hAnsi="Palatino Linotype"/>
          <w:b/>
          <w:sz w:val="18"/>
          <w:szCs w:val="18"/>
        </w:rPr>
        <w:t>**</w:t>
      </w:r>
      <w:r w:rsidR="006B3FAC">
        <w:rPr>
          <w:rFonts w:ascii="Palatino Linotype" w:hAnsi="Palatino Linotype"/>
          <w:b/>
          <w:sz w:val="18"/>
          <w:szCs w:val="18"/>
        </w:rPr>
        <w:t>*</w:t>
      </w:r>
      <w:r w:rsidRPr="00915398">
        <w:rPr>
          <w:rFonts w:ascii="Palatino Linotype" w:hAnsi="Palatino Linotype"/>
          <w:b/>
          <w:sz w:val="18"/>
          <w:szCs w:val="18"/>
        </w:rPr>
        <w:t xml:space="preserve">* Wykonawca, który podlega wykluczeniu na podstawie </w:t>
      </w:r>
      <w:r w:rsidR="006563BA">
        <w:rPr>
          <w:rFonts w:ascii="Palatino Linotype" w:hAnsi="Palatino Linotype"/>
          <w:b/>
          <w:sz w:val="18"/>
          <w:szCs w:val="18"/>
        </w:rPr>
        <w:t xml:space="preserve">art. 24 </w:t>
      </w:r>
      <w:r w:rsidRPr="00915398">
        <w:rPr>
          <w:rFonts w:ascii="Palatino Linotype" w:hAnsi="Palatino Linotype"/>
          <w:b/>
          <w:sz w:val="18"/>
          <w:szCs w:val="18"/>
        </w:rPr>
        <w:t>ust. 1 pkt 13 i 14 oraz 16-20 lub ust. 5</w:t>
      </w:r>
      <w:r w:rsidR="007A1A61" w:rsidRPr="007A1A61">
        <w:rPr>
          <w:rFonts w:ascii="Palatino Linotype" w:hAnsi="Palatino Linotype"/>
          <w:b/>
          <w:sz w:val="18"/>
          <w:szCs w:val="18"/>
        </w:rPr>
        <w:t xml:space="preserve"> </w:t>
      </w:r>
      <w:r w:rsidR="007A1A61">
        <w:rPr>
          <w:rFonts w:ascii="Palatino Linotype" w:hAnsi="Palatino Linotype"/>
          <w:b/>
          <w:sz w:val="18"/>
          <w:szCs w:val="18"/>
        </w:rPr>
        <w:t>pkt 1, 2, 4 i 8</w:t>
      </w:r>
      <w:r w:rsidRPr="00915398">
        <w:rPr>
          <w:rFonts w:ascii="Palatino Linotype" w:hAnsi="Palatino Linotype"/>
          <w:b/>
          <w:sz w:val="18"/>
          <w:szCs w:val="18"/>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sectPr w:rsidR="003E3D95" w:rsidSect="006937BA">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17BF" w:rsidRDefault="00CA17BF" w:rsidP="00691B12">
      <w:pPr>
        <w:spacing w:after="0" w:line="240" w:lineRule="auto"/>
      </w:pPr>
      <w:r>
        <w:separator/>
      </w:r>
    </w:p>
  </w:endnote>
  <w:endnote w:type="continuationSeparator" w:id="0">
    <w:p w:rsidR="00CA17BF" w:rsidRDefault="00CA17BF" w:rsidP="00691B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387" w:usb1="40000013" w:usb2="00000000" w:usb3="00000000" w:csb0="0000019F" w:csb1="00000000"/>
  </w:font>
  <w:font w:name="Cambria">
    <w:panose1 w:val="02040503050406030204"/>
    <w:charset w:val="EE"/>
    <w:family w:val="roman"/>
    <w:pitch w:val="variable"/>
    <w:sig w:usb0="A00002EF" w:usb1="4000004B" w:usb2="00000000" w:usb3="00000000" w:csb0="0000009F" w:csb1="00000000"/>
  </w:font>
  <w:font w:name="Times">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Segoe UI">
    <w:panose1 w:val="020B0502040204020203"/>
    <w:charset w:val="EE"/>
    <w:family w:val="swiss"/>
    <w:pitch w:val="variable"/>
    <w:sig w:usb0="E00022FF" w:usb1="C000205B" w:usb2="00000009" w:usb3="00000000" w:csb0="000001D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779" w:rsidRPr="001030EF" w:rsidRDefault="00645779" w:rsidP="00B002C5">
    <w:pPr>
      <w:pStyle w:val="Stopka"/>
      <w:spacing w:after="0"/>
      <w:rPr>
        <w:rFonts w:ascii="Palatino Linotype" w:hAnsi="Palatino Linotype"/>
        <w:sz w:val="20"/>
        <w:szCs w:val="20"/>
      </w:rPr>
    </w:pPr>
    <w:r w:rsidRPr="001030EF">
      <w:rPr>
        <w:rFonts w:ascii="Palatino Linotype" w:hAnsi="Palatino Linotype"/>
        <w:sz w:val="20"/>
        <w:szCs w:val="20"/>
      </w:rPr>
      <w:t>__________________________________________________________________________________________</w:t>
    </w:r>
  </w:p>
  <w:p w:rsidR="00645779" w:rsidRPr="00121123" w:rsidRDefault="00645779" w:rsidP="00B002C5">
    <w:pPr>
      <w:pStyle w:val="Stopka"/>
      <w:spacing w:after="0"/>
      <w:rPr>
        <w:rFonts w:ascii="Palatino Linotype" w:hAnsi="Palatino Linotype"/>
        <w:sz w:val="18"/>
        <w:szCs w:val="18"/>
      </w:rPr>
    </w:pPr>
    <w:r w:rsidRPr="00121123">
      <w:rPr>
        <w:rFonts w:ascii="Palatino Linotype" w:hAnsi="Palatino Linotype"/>
        <w:i/>
        <w:sz w:val="18"/>
        <w:szCs w:val="18"/>
      </w:rPr>
      <w:tab/>
    </w:r>
    <w:r w:rsidRPr="00121123">
      <w:rPr>
        <w:rFonts w:ascii="Palatino Linotype" w:hAnsi="Palatino Linotype"/>
        <w:i/>
        <w:sz w:val="18"/>
        <w:szCs w:val="18"/>
      </w:rPr>
      <w:tab/>
    </w:r>
    <w:r w:rsidRPr="00121123">
      <w:rPr>
        <w:rFonts w:ascii="Palatino Linotype" w:hAnsi="Palatino Linotype"/>
        <w:sz w:val="18"/>
        <w:szCs w:val="18"/>
      </w:rPr>
      <w:t xml:space="preserve">Strona </w:t>
    </w:r>
    <w:r w:rsidR="0087430D" w:rsidRPr="00121123">
      <w:rPr>
        <w:rFonts w:ascii="Palatino Linotype" w:hAnsi="Palatino Linotype"/>
        <w:bCs/>
        <w:sz w:val="18"/>
        <w:szCs w:val="18"/>
      </w:rPr>
      <w:fldChar w:fldCharType="begin"/>
    </w:r>
    <w:r w:rsidRPr="00121123">
      <w:rPr>
        <w:rFonts w:ascii="Palatino Linotype" w:hAnsi="Palatino Linotype"/>
        <w:bCs/>
        <w:sz w:val="18"/>
        <w:szCs w:val="18"/>
      </w:rPr>
      <w:instrText>PAGE</w:instrText>
    </w:r>
    <w:r w:rsidR="0087430D" w:rsidRPr="00121123">
      <w:rPr>
        <w:rFonts w:ascii="Palatino Linotype" w:hAnsi="Palatino Linotype"/>
        <w:bCs/>
        <w:sz w:val="18"/>
        <w:szCs w:val="18"/>
      </w:rPr>
      <w:fldChar w:fldCharType="separate"/>
    </w:r>
    <w:r w:rsidR="00CA17BF">
      <w:rPr>
        <w:rFonts w:ascii="Palatino Linotype" w:hAnsi="Palatino Linotype"/>
        <w:bCs/>
        <w:noProof/>
        <w:sz w:val="18"/>
        <w:szCs w:val="18"/>
      </w:rPr>
      <w:t>1</w:t>
    </w:r>
    <w:r w:rsidR="0087430D" w:rsidRPr="00121123">
      <w:rPr>
        <w:rFonts w:ascii="Palatino Linotype" w:hAnsi="Palatino Linotype"/>
        <w:bCs/>
        <w:sz w:val="18"/>
        <w:szCs w:val="18"/>
      </w:rPr>
      <w:fldChar w:fldCharType="end"/>
    </w:r>
    <w:r w:rsidRPr="00121123">
      <w:rPr>
        <w:rFonts w:ascii="Palatino Linotype" w:hAnsi="Palatino Linotype"/>
        <w:sz w:val="18"/>
        <w:szCs w:val="18"/>
      </w:rPr>
      <w:t xml:space="preserve"> z </w:t>
    </w:r>
    <w:r w:rsidR="0087430D" w:rsidRPr="00121123">
      <w:rPr>
        <w:rFonts w:ascii="Palatino Linotype" w:hAnsi="Palatino Linotype"/>
        <w:bCs/>
        <w:sz w:val="18"/>
        <w:szCs w:val="18"/>
      </w:rPr>
      <w:fldChar w:fldCharType="begin"/>
    </w:r>
    <w:r w:rsidRPr="00121123">
      <w:rPr>
        <w:rFonts w:ascii="Palatino Linotype" w:hAnsi="Palatino Linotype"/>
        <w:bCs/>
        <w:sz w:val="18"/>
        <w:szCs w:val="18"/>
      </w:rPr>
      <w:instrText>NUMPAGES</w:instrText>
    </w:r>
    <w:r w:rsidR="0087430D" w:rsidRPr="00121123">
      <w:rPr>
        <w:rFonts w:ascii="Palatino Linotype" w:hAnsi="Palatino Linotype"/>
        <w:bCs/>
        <w:sz w:val="18"/>
        <w:szCs w:val="18"/>
      </w:rPr>
      <w:fldChar w:fldCharType="separate"/>
    </w:r>
    <w:r w:rsidR="00CA17BF">
      <w:rPr>
        <w:rFonts w:ascii="Palatino Linotype" w:hAnsi="Palatino Linotype"/>
        <w:bCs/>
        <w:noProof/>
        <w:sz w:val="18"/>
        <w:szCs w:val="18"/>
      </w:rPr>
      <w:t>1</w:t>
    </w:r>
    <w:r w:rsidR="0087430D" w:rsidRPr="00121123">
      <w:rPr>
        <w:rFonts w:ascii="Palatino Linotype" w:hAnsi="Palatino Linotype"/>
        <w:bCs/>
        <w:sz w:val="18"/>
        <w:szCs w:val="18"/>
      </w:rPr>
      <w:fldChar w:fldCharType="end"/>
    </w:r>
  </w:p>
  <w:p w:rsidR="00645779" w:rsidRDefault="0064577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17BF" w:rsidRDefault="00CA17BF" w:rsidP="00691B12">
      <w:pPr>
        <w:spacing w:after="0" w:line="240" w:lineRule="auto"/>
      </w:pPr>
      <w:r>
        <w:separator/>
      </w:r>
    </w:p>
  </w:footnote>
  <w:footnote w:type="continuationSeparator" w:id="0">
    <w:p w:rsidR="00CA17BF" w:rsidRDefault="00CA17BF" w:rsidP="00691B1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D2236"/>
    <w:multiLevelType w:val="multilevel"/>
    <w:tmpl w:val="5E08B97C"/>
    <w:lvl w:ilvl="0">
      <w:start w:val="1"/>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nsid w:val="07C13118"/>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2D1138B"/>
    <w:multiLevelType w:val="hybridMultilevel"/>
    <w:tmpl w:val="F5CACA44"/>
    <w:lvl w:ilvl="0" w:tplc="40A094B2">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nsid w:val="21B4295A"/>
    <w:multiLevelType w:val="hybridMultilevel"/>
    <w:tmpl w:val="D40C81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2764362"/>
    <w:multiLevelType w:val="hybridMultilevel"/>
    <w:tmpl w:val="EEFA6FE0"/>
    <w:lvl w:ilvl="0" w:tplc="318C27C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47A0E38"/>
    <w:multiLevelType w:val="hybridMultilevel"/>
    <w:tmpl w:val="C2108A78"/>
    <w:lvl w:ilvl="0" w:tplc="0415000F">
      <w:start w:val="1"/>
      <w:numFmt w:val="decimal"/>
      <w:lvlText w:val="%1."/>
      <w:lvlJc w:val="left"/>
      <w:pPr>
        <w:ind w:left="720" w:hanging="360"/>
      </w:pPr>
      <w:rPr>
        <w:rFonts w:hint="default"/>
      </w:rPr>
    </w:lvl>
    <w:lvl w:ilvl="1" w:tplc="C1B4BDF0">
      <w:start w:val="1"/>
      <w:numFmt w:val="decimal"/>
      <w:lvlText w:val="%2)"/>
      <w:lvlJc w:val="left"/>
      <w:pPr>
        <w:ind w:left="1440" w:hanging="360"/>
      </w:pPr>
      <w:rPr>
        <w:rFonts w:ascii="Palatino Linotype" w:eastAsia="Calibri" w:hAnsi="Palatino Linotype" w:cs="Times New Roman"/>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87A0A42"/>
    <w:multiLevelType w:val="hybridMultilevel"/>
    <w:tmpl w:val="5B428A90"/>
    <w:lvl w:ilvl="0" w:tplc="04150005">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8">
    <w:nsid w:val="2A5B19E7"/>
    <w:multiLevelType w:val="hybridMultilevel"/>
    <w:tmpl w:val="BD3E7BB6"/>
    <w:lvl w:ilvl="0" w:tplc="04150019">
      <w:start w:val="1"/>
      <w:numFmt w:val="lowerLetter"/>
      <w:lvlText w:val="%1."/>
      <w:lvlJc w:val="left"/>
      <w:pPr>
        <w:ind w:left="2894" w:hanging="360"/>
      </w:pPr>
    </w:lvl>
    <w:lvl w:ilvl="1" w:tplc="04150019" w:tentative="1">
      <w:start w:val="1"/>
      <w:numFmt w:val="lowerLetter"/>
      <w:lvlText w:val="%2."/>
      <w:lvlJc w:val="left"/>
      <w:pPr>
        <w:ind w:left="3614" w:hanging="360"/>
      </w:pPr>
    </w:lvl>
    <w:lvl w:ilvl="2" w:tplc="0415001B" w:tentative="1">
      <w:start w:val="1"/>
      <w:numFmt w:val="lowerRoman"/>
      <w:lvlText w:val="%3."/>
      <w:lvlJc w:val="right"/>
      <w:pPr>
        <w:ind w:left="4334" w:hanging="180"/>
      </w:pPr>
    </w:lvl>
    <w:lvl w:ilvl="3" w:tplc="0415000F" w:tentative="1">
      <w:start w:val="1"/>
      <w:numFmt w:val="decimal"/>
      <w:lvlText w:val="%4."/>
      <w:lvlJc w:val="left"/>
      <w:pPr>
        <w:ind w:left="5054" w:hanging="360"/>
      </w:pPr>
    </w:lvl>
    <w:lvl w:ilvl="4" w:tplc="04150019" w:tentative="1">
      <w:start w:val="1"/>
      <w:numFmt w:val="lowerLetter"/>
      <w:lvlText w:val="%5."/>
      <w:lvlJc w:val="left"/>
      <w:pPr>
        <w:ind w:left="5774" w:hanging="360"/>
      </w:pPr>
    </w:lvl>
    <w:lvl w:ilvl="5" w:tplc="0415001B" w:tentative="1">
      <w:start w:val="1"/>
      <w:numFmt w:val="lowerRoman"/>
      <w:lvlText w:val="%6."/>
      <w:lvlJc w:val="right"/>
      <w:pPr>
        <w:ind w:left="6494" w:hanging="180"/>
      </w:pPr>
    </w:lvl>
    <w:lvl w:ilvl="6" w:tplc="0415000F" w:tentative="1">
      <w:start w:val="1"/>
      <w:numFmt w:val="decimal"/>
      <w:lvlText w:val="%7."/>
      <w:lvlJc w:val="left"/>
      <w:pPr>
        <w:ind w:left="7214" w:hanging="360"/>
      </w:pPr>
    </w:lvl>
    <w:lvl w:ilvl="7" w:tplc="04150019" w:tentative="1">
      <w:start w:val="1"/>
      <w:numFmt w:val="lowerLetter"/>
      <w:lvlText w:val="%8."/>
      <w:lvlJc w:val="left"/>
      <w:pPr>
        <w:ind w:left="7934" w:hanging="360"/>
      </w:pPr>
    </w:lvl>
    <w:lvl w:ilvl="8" w:tplc="0415001B" w:tentative="1">
      <w:start w:val="1"/>
      <w:numFmt w:val="lowerRoman"/>
      <w:lvlText w:val="%9."/>
      <w:lvlJc w:val="right"/>
      <w:pPr>
        <w:ind w:left="8654" w:hanging="180"/>
      </w:pPr>
    </w:lvl>
  </w:abstractNum>
  <w:abstractNum w:abstractNumId="9">
    <w:nsid w:val="2CF866A2"/>
    <w:multiLevelType w:val="multilevel"/>
    <w:tmpl w:val="B4C8D914"/>
    <w:styleLink w:val="1111113"/>
    <w:lvl w:ilvl="0">
      <w:start w:val="1"/>
      <w:numFmt w:val="decimal"/>
      <w:lvlText w:val="%1."/>
      <w:lvlJc w:val="left"/>
      <w:pPr>
        <w:ind w:left="360" w:hanging="360"/>
      </w:pPr>
      <w:rPr>
        <w:b w:val="0"/>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392139D"/>
    <w:multiLevelType w:val="hybridMultilevel"/>
    <w:tmpl w:val="22E89C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AEA678E"/>
    <w:multiLevelType w:val="hybridMultilevel"/>
    <w:tmpl w:val="22E89C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B3A4DEE"/>
    <w:multiLevelType w:val="multilevel"/>
    <w:tmpl w:val="32C4DF80"/>
    <w:lvl w:ilvl="0">
      <w:start w:val="1"/>
      <w:numFmt w:val="decimal"/>
      <w:lvlText w:val="%1."/>
      <w:lvlJc w:val="left"/>
      <w:pPr>
        <w:ind w:left="644"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796" w:hanging="720"/>
      </w:pPr>
      <w:rPr>
        <w:rFonts w:hint="default"/>
      </w:rPr>
    </w:lvl>
    <w:lvl w:ilvl="3">
      <w:start w:val="1"/>
      <w:numFmt w:val="decimal"/>
      <w:isLgl/>
      <w:lvlText w:val="%1.%2.%3.%4."/>
      <w:lvlJc w:val="left"/>
      <w:pPr>
        <w:ind w:left="2192" w:hanging="720"/>
      </w:pPr>
      <w:rPr>
        <w:rFonts w:hint="default"/>
      </w:rPr>
    </w:lvl>
    <w:lvl w:ilvl="4">
      <w:start w:val="1"/>
      <w:numFmt w:val="decimal"/>
      <w:isLgl/>
      <w:lvlText w:val="%1.%2.%3.%4.%5."/>
      <w:lvlJc w:val="left"/>
      <w:pPr>
        <w:ind w:left="2948" w:hanging="1080"/>
      </w:pPr>
      <w:rPr>
        <w:rFonts w:hint="default"/>
      </w:rPr>
    </w:lvl>
    <w:lvl w:ilvl="5">
      <w:start w:val="1"/>
      <w:numFmt w:val="decimal"/>
      <w:isLgl/>
      <w:lvlText w:val="%1.%2.%3.%4.%5.%6."/>
      <w:lvlJc w:val="left"/>
      <w:pPr>
        <w:ind w:left="3344" w:hanging="1080"/>
      </w:pPr>
      <w:rPr>
        <w:rFonts w:hint="default"/>
      </w:rPr>
    </w:lvl>
    <w:lvl w:ilvl="6">
      <w:start w:val="1"/>
      <w:numFmt w:val="decimal"/>
      <w:isLgl/>
      <w:lvlText w:val="%1.%2.%3.%4.%5.%6.%7."/>
      <w:lvlJc w:val="left"/>
      <w:pPr>
        <w:ind w:left="4100" w:hanging="1440"/>
      </w:pPr>
      <w:rPr>
        <w:rFonts w:hint="default"/>
      </w:rPr>
    </w:lvl>
    <w:lvl w:ilvl="7">
      <w:start w:val="1"/>
      <w:numFmt w:val="decimal"/>
      <w:isLgl/>
      <w:lvlText w:val="%1.%2.%3.%4.%5.%6.%7.%8."/>
      <w:lvlJc w:val="left"/>
      <w:pPr>
        <w:ind w:left="4496" w:hanging="1440"/>
      </w:pPr>
      <w:rPr>
        <w:rFonts w:hint="default"/>
      </w:rPr>
    </w:lvl>
    <w:lvl w:ilvl="8">
      <w:start w:val="1"/>
      <w:numFmt w:val="decimal"/>
      <w:isLgl/>
      <w:lvlText w:val="%1.%2.%3.%4.%5.%6.%7.%8.%9."/>
      <w:lvlJc w:val="left"/>
      <w:pPr>
        <w:ind w:left="5252" w:hanging="1800"/>
      </w:pPr>
      <w:rPr>
        <w:rFonts w:hint="default"/>
      </w:rPr>
    </w:lvl>
  </w:abstractNum>
  <w:abstractNum w:abstractNumId="13">
    <w:nsid w:val="3BDE00FE"/>
    <w:multiLevelType w:val="multilevel"/>
    <w:tmpl w:val="5E08B97C"/>
    <w:lvl w:ilvl="0">
      <w:start w:val="1"/>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nsid w:val="3D5D690E"/>
    <w:multiLevelType w:val="hybridMultilevel"/>
    <w:tmpl w:val="C2108A78"/>
    <w:lvl w:ilvl="0" w:tplc="0415000F">
      <w:start w:val="1"/>
      <w:numFmt w:val="decimal"/>
      <w:lvlText w:val="%1."/>
      <w:lvlJc w:val="left"/>
      <w:pPr>
        <w:ind w:left="720" w:hanging="360"/>
      </w:pPr>
      <w:rPr>
        <w:rFonts w:hint="default"/>
      </w:rPr>
    </w:lvl>
    <w:lvl w:ilvl="1" w:tplc="C1B4BDF0">
      <w:start w:val="1"/>
      <w:numFmt w:val="decimal"/>
      <w:lvlText w:val="%2)"/>
      <w:lvlJc w:val="left"/>
      <w:pPr>
        <w:ind w:left="1440" w:hanging="360"/>
      </w:pPr>
      <w:rPr>
        <w:rFonts w:ascii="Palatino Linotype" w:eastAsia="Calibri" w:hAnsi="Palatino Linotype" w:cs="Times New Roman"/>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06D5B53"/>
    <w:multiLevelType w:val="hybridMultilevel"/>
    <w:tmpl w:val="F1C84AEA"/>
    <w:lvl w:ilvl="0" w:tplc="DDBE790A">
      <w:start w:val="1"/>
      <w:numFmt w:val="lowerLetter"/>
      <w:lvlText w:val="%1)"/>
      <w:lvlJc w:val="left"/>
      <w:pPr>
        <w:ind w:left="1721" w:hanging="360"/>
      </w:pPr>
      <w:rPr>
        <w:rFonts w:hint="default"/>
      </w:rPr>
    </w:lvl>
    <w:lvl w:ilvl="1" w:tplc="04150019" w:tentative="1">
      <w:start w:val="1"/>
      <w:numFmt w:val="lowerLetter"/>
      <w:lvlText w:val="%2."/>
      <w:lvlJc w:val="left"/>
      <w:pPr>
        <w:ind w:left="2441" w:hanging="360"/>
      </w:pPr>
    </w:lvl>
    <w:lvl w:ilvl="2" w:tplc="0415001B" w:tentative="1">
      <w:start w:val="1"/>
      <w:numFmt w:val="lowerRoman"/>
      <w:lvlText w:val="%3."/>
      <w:lvlJc w:val="right"/>
      <w:pPr>
        <w:ind w:left="3161" w:hanging="180"/>
      </w:pPr>
    </w:lvl>
    <w:lvl w:ilvl="3" w:tplc="0415000F" w:tentative="1">
      <w:start w:val="1"/>
      <w:numFmt w:val="decimal"/>
      <w:lvlText w:val="%4."/>
      <w:lvlJc w:val="left"/>
      <w:pPr>
        <w:ind w:left="3881" w:hanging="360"/>
      </w:pPr>
    </w:lvl>
    <w:lvl w:ilvl="4" w:tplc="04150019" w:tentative="1">
      <w:start w:val="1"/>
      <w:numFmt w:val="lowerLetter"/>
      <w:lvlText w:val="%5."/>
      <w:lvlJc w:val="left"/>
      <w:pPr>
        <w:ind w:left="4601" w:hanging="360"/>
      </w:pPr>
    </w:lvl>
    <w:lvl w:ilvl="5" w:tplc="0415001B" w:tentative="1">
      <w:start w:val="1"/>
      <w:numFmt w:val="lowerRoman"/>
      <w:lvlText w:val="%6."/>
      <w:lvlJc w:val="right"/>
      <w:pPr>
        <w:ind w:left="5321" w:hanging="180"/>
      </w:pPr>
    </w:lvl>
    <w:lvl w:ilvl="6" w:tplc="0415000F" w:tentative="1">
      <w:start w:val="1"/>
      <w:numFmt w:val="decimal"/>
      <w:lvlText w:val="%7."/>
      <w:lvlJc w:val="left"/>
      <w:pPr>
        <w:ind w:left="6041" w:hanging="360"/>
      </w:pPr>
    </w:lvl>
    <w:lvl w:ilvl="7" w:tplc="04150019" w:tentative="1">
      <w:start w:val="1"/>
      <w:numFmt w:val="lowerLetter"/>
      <w:lvlText w:val="%8."/>
      <w:lvlJc w:val="left"/>
      <w:pPr>
        <w:ind w:left="6761" w:hanging="360"/>
      </w:pPr>
    </w:lvl>
    <w:lvl w:ilvl="8" w:tplc="0415001B" w:tentative="1">
      <w:start w:val="1"/>
      <w:numFmt w:val="lowerRoman"/>
      <w:lvlText w:val="%9."/>
      <w:lvlJc w:val="right"/>
      <w:pPr>
        <w:ind w:left="7481" w:hanging="180"/>
      </w:pPr>
    </w:lvl>
  </w:abstractNum>
  <w:abstractNum w:abstractNumId="16">
    <w:nsid w:val="40C05562"/>
    <w:multiLevelType w:val="hybridMultilevel"/>
    <w:tmpl w:val="D40C81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nsid w:val="4A8E011A"/>
    <w:multiLevelType w:val="hybridMultilevel"/>
    <w:tmpl w:val="2B86425C"/>
    <w:lvl w:ilvl="0" w:tplc="04150011">
      <w:start w:val="1"/>
      <w:numFmt w:val="decimal"/>
      <w:lvlText w:val="%1."/>
      <w:lvlJc w:val="left"/>
      <w:pPr>
        <w:tabs>
          <w:tab w:val="num" w:pos="360"/>
        </w:tabs>
        <w:ind w:left="360" w:hanging="360"/>
      </w:pPr>
      <w:rPr>
        <w:rFonts w:hint="default"/>
      </w:rPr>
    </w:lvl>
    <w:lvl w:ilvl="1" w:tplc="04150017">
      <w:start w:val="1"/>
      <w:numFmt w:val="lowerLetter"/>
      <w:lvlText w:val="%2)"/>
      <w:lvlJc w:val="left"/>
      <w:pPr>
        <w:tabs>
          <w:tab w:val="num" w:pos="814"/>
        </w:tabs>
        <w:ind w:left="1080" w:hanging="360"/>
      </w:pPr>
      <w:rPr>
        <w:rFonts w:hint="default"/>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nsid w:val="5A4257C3"/>
    <w:multiLevelType w:val="multilevel"/>
    <w:tmpl w:val="4E4C3B70"/>
    <w:lvl w:ilvl="0">
      <w:start w:val="2"/>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nsid w:val="5E6F0DF2"/>
    <w:multiLevelType w:val="multilevel"/>
    <w:tmpl w:val="5E08B97C"/>
    <w:lvl w:ilvl="0">
      <w:start w:val="1"/>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2">
    <w:nsid w:val="623C614B"/>
    <w:multiLevelType w:val="hybridMultilevel"/>
    <w:tmpl w:val="599AC1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3575827"/>
    <w:multiLevelType w:val="multilevel"/>
    <w:tmpl w:val="75D26B48"/>
    <w:styleLink w:val="StylStylPunktowane11ptPogrubienieKonspektynumerowaneTim1"/>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4">
    <w:nsid w:val="651A58CD"/>
    <w:multiLevelType w:val="hybridMultilevel"/>
    <w:tmpl w:val="22E89CA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56B054F"/>
    <w:multiLevelType w:val="multilevel"/>
    <w:tmpl w:val="0415001F"/>
    <w:lvl w:ilvl="0">
      <w:start w:val="1"/>
      <w:numFmt w:val="decimal"/>
      <w:lvlText w:val="%1."/>
      <w:lvlJc w:val="left"/>
      <w:pPr>
        <w:ind w:left="360" w:hanging="360"/>
      </w:pPr>
      <w:rPr>
        <w:rFonts w:hint="default"/>
        <w:b w:val="0"/>
        <w:i w:val="0"/>
        <w:color w:val="auto"/>
        <w:sz w:val="22"/>
        <w:szCs w:val="22"/>
        <w:vertAlign w:val="base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BE451EA"/>
    <w:multiLevelType w:val="multilevel"/>
    <w:tmpl w:val="5E0EB406"/>
    <w:lvl w:ilvl="0">
      <w:start w:val="1"/>
      <w:numFmt w:val="decimal"/>
      <w:lvlText w:val="%1."/>
      <w:lvlJc w:val="left"/>
      <w:pPr>
        <w:ind w:left="360" w:hanging="360"/>
      </w:pPr>
      <w:rPr>
        <w:rFonts w:hint="default"/>
        <w:b w:val="0"/>
        <w:i w:val="0"/>
        <w:color w:val="auto"/>
        <w:sz w:val="22"/>
        <w:szCs w:val="22"/>
        <w:vertAlign w:val="baseline"/>
      </w:rPr>
    </w:lvl>
    <w:lvl w:ilvl="1">
      <w:start w:val="1"/>
      <w:numFmt w:val="lowerLetter"/>
      <w:lvlText w:val="%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25B50F1"/>
    <w:multiLevelType w:val="hybridMultilevel"/>
    <w:tmpl w:val="22E89C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lvlOverride w:ilvl="0">
      <w:startOverride w:val="1"/>
    </w:lvlOverride>
  </w:num>
  <w:num w:numId="2">
    <w:abstractNumId w:val="17"/>
    <w:lvlOverride w:ilvl="0">
      <w:startOverride w:val="1"/>
    </w:lvlOverride>
  </w:num>
  <w:num w:numId="3">
    <w:abstractNumId w:val="20"/>
  </w:num>
  <w:num w:numId="4">
    <w:abstractNumId w:val="17"/>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5"/>
  </w:num>
  <w:num w:numId="9">
    <w:abstractNumId w:val="7"/>
  </w:num>
  <w:num w:numId="10">
    <w:abstractNumId w:val="26"/>
  </w:num>
  <w:num w:numId="11">
    <w:abstractNumId w:val="3"/>
  </w:num>
  <w:num w:numId="12">
    <w:abstractNumId w:val="16"/>
  </w:num>
  <w:num w:numId="13">
    <w:abstractNumId w:val="2"/>
  </w:num>
  <w:num w:numId="14">
    <w:abstractNumId w:val="6"/>
  </w:num>
  <w:num w:numId="15">
    <w:abstractNumId w:val="22"/>
  </w:num>
  <w:num w:numId="16">
    <w:abstractNumId w:val="27"/>
  </w:num>
  <w:num w:numId="17">
    <w:abstractNumId w:val="10"/>
  </w:num>
  <w:num w:numId="18">
    <w:abstractNumId w:val="4"/>
  </w:num>
  <w:num w:numId="19">
    <w:abstractNumId w:val="11"/>
  </w:num>
  <w:num w:numId="20">
    <w:abstractNumId w:val="12"/>
  </w:num>
  <w:num w:numId="21">
    <w:abstractNumId w:val="24"/>
  </w:num>
  <w:num w:numId="22">
    <w:abstractNumId w:val="23"/>
    <w:lvlOverride w:ilvl="0">
      <w:lvl w:ilvl="0">
        <w:start w:val="1"/>
        <w:numFmt w:val="decimal"/>
        <w:lvlText w:val="%1."/>
        <w:lvlJc w:val="left"/>
        <w:pPr>
          <w:ind w:left="360" w:hanging="360"/>
        </w:pPr>
        <w:rPr>
          <w:b w:val="0"/>
        </w:rPr>
      </w:lvl>
    </w:lvlOverride>
  </w:num>
  <w:num w:numId="23">
    <w:abstractNumId w:val="23"/>
  </w:num>
  <w:num w:numId="24">
    <w:abstractNumId w:val="21"/>
  </w:num>
  <w:num w:numId="25">
    <w:abstractNumId w:val="13"/>
  </w:num>
  <w:num w:numId="26">
    <w:abstractNumId w:val="0"/>
  </w:num>
  <w:num w:numId="27">
    <w:abstractNumId w:val="14"/>
  </w:num>
  <w:num w:numId="28">
    <w:abstractNumId w:val="1"/>
  </w:num>
  <w:num w:numId="29">
    <w:abstractNumId w:val="8"/>
  </w:num>
  <w:num w:numId="30">
    <w:abstractNumId w:val="19"/>
  </w:num>
  <w:num w:numId="31">
    <w:abstractNumId w:val="15"/>
  </w:num>
  <w:num w:numId="3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savePreviewPicture/>
  <w:footnotePr>
    <w:footnote w:id="-1"/>
    <w:footnote w:id="0"/>
  </w:footnotePr>
  <w:endnotePr>
    <w:endnote w:id="-1"/>
    <w:endnote w:id="0"/>
  </w:endnotePr>
  <w:compat/>
  <w:rsids>
    <w:rsidRoot w:val="004804E5"/>
    <w:rsid w:val="00036966"/>
    <w:rsid w:val="000551AD"/>
    <w:rsid w:val="00073058"/>
    <w:rsid w:val="00097CFA"/>
    <w:rsid w:val="000A28E6"/>
    <w:rsid w:val="000A4FA5"/>
    <w:rsid w:val="000C2C4A"/>
    <w:rsid w:val="00117D1B"/>
    <w:rsid w:val="001234DA"/>
    <w:rsid w:val="001418B1"/>
    <w:rsid w:val="00142848"/>
    <w:rsid w:val="001451E3"/>
    <w:rsid w:val="0014752F"/>
    <w:rsid w:val="001947A7"/>
    <w:rsid w:val="001B6277"/>
    <w:rsid w:val="001E1B13"/>
    <w:rsid w:val="001E5606"/>
    <w:rsid w:val="0022144D"/>
    <w:rsid w:val="00227B02"/>
    <w:rsid w:val="002348A0"/>
    <w:rsid w:val="002363B6"/>
    <w:rsid w:val="0024063E"/>
    <w:rsid w:val="00271E6C"/>
    <w:rsid w:val="0027486E"/>
    <w:rsid w:val="002E2EF2"/>
    <w:rsid w:val="002E41A2"/>
    <w:rsid w:val="00304A32"/>
    <w:rsid w:val="00341207"/>
    <w:rsid w:val="00342C24"/>
    <w:rsid w:val="003710A5"/>
    <w:rsid w:val="003744DC"/>
    <w:rsid w:val="00384CB9"/>
    <w:rsid w:val="0039585B"/>
    <w:rsid w:val="003B2ECC"/>
    <w:rsid w:val="003B4F03"/>
    <w:rsid w:val="003E3D95"/>
    <w:rsid w:val="003F484D"/>
    <w:rsid w:val="00404419"/>
    <w:rsid w:val="00465572"/>
    <w:rsid w:val="004804E5"/>
    <w:rsid w:val="004A1BD0"/>
    <w:rsid w:val="004A4CFF"/>
    <w:rsid w:val="004D1B90"/>
    <w:rsid w:val="004D6349"/>
    <w:rsid w:val="004E3D07"/>
    <w:rsid w:val="00504B29"/>
    <w:rsid w:val="00505C73"/>
    <w:rsid w:val="005132D2"/>
    <w:rsid w:val="0055059E"/>
    <w:rsid w:val="00591D62"/>
    <w:rsid w:val="005C12C1"/>
    <w:rsid w:val="005C6B3A"/>
    <w:rsid w:val="005F21EE"/>
    <w:rsid w:val="005F48FF"/>
    <w:rsid w:val="00606FEB"/>
    <w:rsid w:val="006172F0"/>
    <w:rsid w:val="00623882"/>
    <w:rsid w:val="006341B0"/>
    <w:rsid w:val="0064049B"/>
    <w:rsid w:val="00645779"/>
    <w:rsid w:val="00646C62"/>
    <w:rsid w:val="006563BA"/>
    <w:rsid w:val="00667E44"/>
    <w:rsid w:val="00672C2B"/>
    <w:rsid w:val="00680325"/>
    <w:rsid w:val="00691B12"/>
    <w:rsid w:val="006937BA"/>
    <w:rsid w:val="00694646"/>
    <w:rsid w:val="00695CFA"/>
    <w:rsid w:val="006A3E82"/>
    <w:rsid w:val="006B3FAC"/>
    <w:rsid w:val="006B4514"/>
    <w:rsid w:val="006B5DBE"/>
    <w:rsid w:val="006C4F5A"/>
    <w:rsid w:val="006E3BAE"/>
    <w:rsid w:val="00712FDC"/>
    <w:rsid w:val="007359DD"/>
    <w:rsid w:val="00776A75"/>
    <w:rsid w:val="007A1A61"/>
    <w:rsid w:val="007A4144"/>
    <w:rsid w:val="007E4B88"/>
    <w:rsid w:val="00803987"/>
    <w:rsid w:val="008357DF"/>
    <w:rsid w:val="00844066"/>
    <w:rsid w:val="00860658"/>
    <w:rsid w:val="00867956"/>
    <w:rsid w:val="0087430D"/>
    <w:rsid w:val="0089702E"/>
    <w:rsid w:val="008A3D4E"/>
    <w:rsid w:val="008B4011"/>
    <w:rsid w:val="008F2BA0"/>
    <w:rsid w:val="00915398"/>
    <w:rsid w:val="00923B90"/>
    <w:rsid w:val="0092584A"/>
    <w:rsid w:val="0093026E"/>
    <w:rsid w:val="009613C7"/>
    <w:rsid w:val="009670BC"/>
    <w:rsid w:val="009865D1"/>
    <w:rsid w:val="009966F3"/>
    <w:rsid w:val="009B3989"/>
    <w:rsid w:val="009B5B67"/>
    <w:rsid w:val="009C3299"/>
    <w:rsid w:val="009E32AA"/>
    <w:rsid w:val="00A01DD0"/>
    <w:rsid w:val="00A42FCA"/>
    <w:rsid w:val="00A61D7F"/>
    <w:rsid w:val="00A62F8F"/>
    <w:rsid w:val="00A74C3E"/>
    <w:rsid w:val="00A82E6C"/>
    <w:rsid w:val="00AE5D60"/>
    <w:rsid w:val="00B002C5"/>
    <w:rsid w:val="00B07C68"/>
    <w:rsid w:val="00B26C3C"/>
    <w:rsid w:val="00B54CE9"/>
    <w:rsid w:val="00B63353"/>
    <w:rsid w:val="00B94364"/>
    <w:rsid w:val="00BA6760"/>
    <w:rsid w:val="00BA7AAF"/>
    <w:rsid w:val="00BB38DC"/>
    <w:rsid w:val="00BB741B"/>
    <w:rsid w:val="00BC5561"/>
    <w:rsid w:val="00BF5162"/>
    <w:rsid w:val="00C005DC"/>
    <w:rsid w:val="00C13D23"/>
    <w:rsid w:val="00C168BC"/>
    <w:rsid w:val="00C175C1"/>
    <w:rsid w:val="00C32D35"/>
    <w:rsid w:val="00C33AC2"/>
    <w:rsid w:val="00C571CA"/>
    <w:rsid w:val="00C679D5"/>
    <w:rsid w:val="00C8464E"/>
    <w:rsid w:val="00CA0CBF"/>
    <w:rsid w:val="00CA17BF"/>
    <w:rsid w:val="00CB0949"/>
    <w:rsid w:val="00CB317B"/>
    <w:rsid w:val="00CC2D91"/>
    <w:rsid w:val="00CE7D53"/>
    <w:rsid w:val="00D07A8F"/>
    <w:rsid w:val="00D33729"/>
    <w:rsid w:val="00D401D5"/>
    <w:rsid w:val="00DF0A39"/>
    <w:rsid w:val="00E018D8"/>
    <w:rsid w:val="00E14D8B"/>
    <w:rsid w:val="00E1580D"/>
    <w:rsid w:val="00E27C57"/>
    <w:rsid w:val="00E4123A"/>
    <w:rsid w:val="00E63C5D"/>
    <w:rsid w:val="00E95C12"/>
    <w:rsid w:val="00EA3E18"/>
    <w:rsid w:val="00EA79B0"/>
    <w:rsid w:val="00ED714A"/>
    <w:rsid w:val="00EE20D8"/>
    <w:rsid w:val="00EE25F4"/>
    <w:rsid w:val="00F03F88"/>
    <w:rsid w:val="00F04DBC"/>
    <w:rsid w:val="00F06BC7"/>
    <w:rsid w:val="00F20025"/>
    <w:rsid w:val="00F262C0"/>
    <w:rsid w:val="00F308AC"/>
    <w:rsid w:val="00F5131B"/>
    <w:rsid w:val="00F8534C"/>
    <w:rsid w:val="00FA00A1"/>
    <w:rsid w:val="00FA2EFB"/>
    <w:rsid w:val="00FA593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937BA"/>
    <w:pPr>
      <w:spacing w:after="200" w:line="276" w:lineRule="auto"/>
    </w:pPr>
    <w:rPr>
      <w:sz w:val="22"/>
      <w:szCs w:val="22"/>
      <w:lang w:eastAsia="en-US"/>
    </w:rPr>
  </w:style>
  <w:style w:type="paragraph" w:styleId="Nagwek1">
    <w:name w:val="heading 1"/>
    <w:basedOn w:val="Normalny"/>
    <w:next w:val="Normalny"/>
    <w:link w:val="Nagwek1Znak"/>
    <w:uiPriority w:val="9"/>
    <w:qFormat/>
    <w:rsid w:val="00691B12"/>
    <w:pPr>
      <w:keepNext/>
      <w:keepLines/>
      <w:spacing w:before="480" w:after="0"/>
      <w:outlineLvl w:val="0"/>
    </w:pPr>
    <w:rPr>
      <w:rFonts w:ascii="Cambria" w:eastAsia="Times New Roman" w:hAnsi="Cambria"/>
      <w:b/>
      <w:bCs/>
      <w:color w:val="365F9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4804E5"/>
    <w:rPr>
      <w:sz w:val="22"/>
      <w:szCs w:val="22"/>
      <w:lang w:eastAsia="en-US"/>
    </w:rPr>
  </w:style>
  <w:style w:type="paragraph" w:customStyle="1" w:styleId="NormalBold">
    <w:name w:val="NormalBold"/>
    <w:basedOn w:val="Normalny"/>
    <w:link w:val="NormalBoldChar"/>
    <w:rsid w:val="00691B12"/>
    <w:pPr>
      <w:widowControl w:val="0"/>
      <w:spacing w:after="0" w:line="240" w:lineRule="auto"/>
    </w:pPr>
    <w:rPr>
      <w:rFonts w:ascii="Times New Roman" w:eastAsia="Times New Roman" w:hAnsi="Times New Roman"/>
      <w:b/>
      <w:sz w:val="24"/>
      <w:szCs w:val="20"/>
      <w:lang w:eastAsia="en-GB"/>
    </w:rPr>
  </w:style>
  <w:style w:type="character" w:customStyle="1" w:styleId="NormalBoldChar">
    <w:name w:val="NormalBold Char"/>
    <w:link w:val="NormalBold"/>
    <w:locked/>
    <w:rsid w:val="00691B12"/>
    <w:rPr>
      <w:rFonts w:ascii="Times New Roman" w:eastAsia="Times New Roman" w:hAnsi="Times New Roman" w:cs="Times New Roman"/>
      <w:b/>
      <w:sz w:val="24"/>
      <w:lang w:eastAsia="en-GB"/>
    </w:rPr>
  </w:style>
  <w:style w:type="character" w:customStyle="1" w:styleId="DeltaViewInsertion">
    <w:name w:val="DeltaView Insertion"/>
    <w:rsid w:val="00691B12"/>
    <w:rPr>
      <w:b/>
      <w:i/>
      <w:spacing w:val="0"/>
    </w:rPr>
  </w:style>
  <w:style w:type="paragraph" w:styleId="Tekstprzypisudolnego">
    <w:name w:val="footnote text"/>
    <w:basedOn w:val="Normalny"/>
    <w:link w:val="TekstprzypisudolnegoZnak"/>
    <w:uiPriority w:val="99"/>
    <w:unhideWhenUsed/>
    <w:rsid w:val="00691B12"/>
    <w:pPr>
      <w:spacing w:after="0" w:line="240" w:lineRule="auto"/>
      <w:ind w:left="720" w:hanging="720"/>
      <w:jc w:val="both"/>
    </w:pPr>
    <w:rPr>
      <w:rFonts w:ascii="Times New Roman" w:hAnsi="Times New Roman"/>
      <w:sz w:val="20"/>
      <w:szCs w:val="20"/>
      <w:lang w:eastAsia="en-GB"/>
    </w:rPr>
  </w:style>
  <w:style w:type="character" w:customStyle="1" w:styleId="TekstprzypisudolnegoZnak">
    <w:name w:val="Tekst przypisu dolnego Znak"/>
    <w:link w:val="Tekstprzypisudolnego"/>
    <w:uiPriority w:val="99"/>
    <w:rsid w:val="00691B12"/>
    <w:rPr>
      <w:rFonts w:ascii="Times New Roman" w:eastAsia="Calibri" w:hAnsi="Times New Roman" w:cs="Times New Roman"/>
      <w:sz w:val="20"/>
      <w:szCs w:val="20"/>
      <w:lang w:eastAsia="en-GB"/>
    </w:rPr>
  </w:style>
  <w:style w:type="character" w:styleId="Odwoanieprzypisudolnego">
    <w:name w:val="footnote reference"/>
    <w:uiPriority w:val="99"/>
    <w:unhideWhenUsed/>
    <w:rsid w:val="00691B12"/>
    <w:rPr>
      <w:shd w:val="clear" w:color="auto" w:fill="auto"/>
      <w:vertAlign w:val="superscript"/>
    </w:rPr>
  </w:style>
  <w:style w:type="paragraph" w:customStyle="1" w:styleId="Text1">
    <w:name w:val="Text 1"/>
    <w:basedOn w:val="Normalny"/>
    <w:rsid w:val="00691B12"/>
    <w:pPr>
      <w:spacing w:before="120" w:after="120" w:line="240" w:lineRule="auto"/>
      <w:ind w:left="850"/>
      <w:jc w:val="both"/>
    </w:pPr>
    <w:rPr>
      <w:rFonts w:ascii="Times New Roman" w:hAnsi="Times New Roman"/>
      <w:sz w:val="24"/>
      <w:lang w:eastAsia="en-GB"/>
    </w:rPr>
  </w:style>
  <w:style w:type="paragraph" w:customStyle="1" w:styleId="NormalLeft">
    <w:name w:val="Normal Left"/>
    <w:basedOn w:val="Normalny"/>
    <w:rsid w:val="00691B12"/>
    <w:pPr>
      <w:spacing w:before="120" w:after="120" w:line="240" w:lineRule="auto"/>
    </w:pPr>
    <w:rPr>
      <w:rFonts w:ascii="Times New Roman" w:hAnsi="Times New Roman"/>
      <w:sz w:val="24"/>
      <w:lang w:eastAsia="en-GB"/>
    </w:rPr>
  </w:style>
  <w:style w:type="paragraph" w:customStyle="1" w:styleId="Tiret0">
    <w:name w:val="Tiret 0"/>
    <w:basedOn w:val="Normalny"/>
    <w:rsid w:val="00691B12"/>
    <w:pPr>
      <w:numPr>
        <w:numId w:val="1"/>
      </w:numPr>
      <w:spacing w:before="120" w:after="120" w:line="240" w:lineRule="auto"/>
      <w:jc w:val="both"/>
    </w:pPr>
    <w:rPr>
      <w:rFonts w:ascii="Times New Roman" w:hAnsi="Times New Roman"/>
      <w:sz w:val="24"/>
      <w:lang w:eastAsia="en-GB"/>
    </w:rPr>
  </w:style>
  <w:style w:type="paragraph" w:customStyle="1" w:styleId="Tiret1">
    <w:name w:val="Tiret 1"/>
    <w:basedOn w:val="Normalny"/>
    <w:rsid w:val="00691B12"/>
    <w:pPr>
      <w:numPr>
        <w:numId w:val="2"/>
      </w:numPr>
      <w:spacing w:before="120" w:after="120" w:line="240" w:lineRule="auto"/>
      <w:jc w:val="both"/>
    </w:pPr>
    <w:rPr>
      <w:rFonts w:ascii="Times New Roman" w:hAnsi="Times New Roman"/>
      <w:sz w:val="24"/>
      <w:lang w:eastAsia="en-GB"/>
    </w:rPr>
  </w:style>
  <w:style w:type="paragraph" w:customStyle="1" w:styleId="NumPar1">
    <w:name w:val="NumPar 1"/>
    <w:basedOn w:val="Normalny"/>
    <w:next w:val="Text1"/>
    <w:rsid w:val="00691B12"/>
    <w:pPr>
      <w:numPr>
        <w:numId w:val="5"/>
      </w:numPr>
      <w:spacing w:before="120" w:after="120" w:line="240" w:lineRule="auto"/>
      <w:jc w:val="both"/>
    </w:pPr>
    <w:rPr>
      <w:rFonts w:ascii="Times New Roman" w:hAnsi="Times New Roman"/>
      <w:sz w:val="24"/>
      <w:lang w:eastAsia="en-GB"/>
    </w:rPr>
  </w:style>
  <w:style w:type="paragraph" w:customStyle="1" w:styleId="NumPar2">
    <w:name w:val="NumPar 2"/>
    <w:basedOn w:val="Normalny"/>
    <w:next w:val="Text1"/>
    <w:rsid w:val="00691B12"/>
    <w:pPr>
      <w:numPr>
        <w:ilvl w:val="1"/>
        <w:numId w:val="5"/>
      </w:numPr>
      <w:spacing w:before="120" w:after="120" w:line="240" w:lineRule="auto"/>
      <w:jc w:val="both"/>
    </w:pPr>
    <w:rPr>
      <w:rFonts w:ascii="Times New Roman" w:hAnsi="Times New Roman"/>
      <w:sz w:val="24"/>
      <w:lang w:eastAsia="en-GB"/>
    </w:rPr>
  </w:style>
  <w:style w:type="paragraph" w:customStyle="1" w:styleId="NumPar3">
    <w:name w:val="NumPar 3"/>
    <w:basedOn w:val="Normalny"/>
    <w:next w:val="Text1"/>
    <w:rsid w:val="00691B12"/>
    <w:pPr>
      <w:numPr>
        <w:ilvl w:val="2"/>
        <w:numId w:val="5"/>
      </w:numPr>
      <w:spacing w:before="120" w:after="120" w:line="240" w:lineRule="auto"/>
      <w:jc w:val="both"/>
    </w:pPr>
    <w:rPr>
      <w:rFonts w:ascii="Times New Roman" w:hAnsi="Times New Roman"/>
      <w:sz w:val="24"/>
      <w:lang w:eastAsia="en-GB"/>
    </w:rPr>
  </w:style>
  <w:style w:type="paragraph" w:customStyle="1" w:styleId="NumPar4">
    <w:name w:val="NumPar 4"/>
    <w:basedOn w:val="Normalny"/>
    <w:next w:val="Text1"/>
    <w:rsid w:val="00691B12"/>
    <w:pPr>
      <w:numPr>
        <w:ilvl w:val="3"/>
        <w:numId w:val="5"/>
      </w:numPr>
      <w:spacing w:before="120" w:after="120" w:line="240" w:lineRule="auto"/>
      <w:jc w:val="both"/>
    </w:pPr>
    <w:rPr>
      <w:rFonts w:ascii="Times New Roman" w:hAnsi="Times New Roman"/>
      <w:sz w:val="24"/>
      <w:lang w:eastAsia="en-GB"/>
    </w:rPr>
  </w:style>
  <w:style w:type="paragraph" w:customStyle="1" w:styleId="ChapterTitle">
    <w:name w:val="ChapterTitle"/>
    <w:basedOn w:val="Normalny"/>
    <w:next w:val="Normalny"/>
    <w:rsid w:val="00691B12"/>
    <w:pPr>
      <w:keepNext/>
      <w:spacing w:before="120" w:after="360" w:line="240" w:lineRule="auto"/>
      <w:jc w:val="center"/>
    </w:pPr>
    <w:rPr>
      <w:rFonts w:ascii="Times New Roman" w:hAnsi="Times New Roman"/>
      <w:b/>
      <w:sz w:val="32"/>
      <w:lang w:eastAsia="en-GB"/>
    </w:rPr>
  </w:style>
  <w:style w:type="paragraph" w:customStyle="1" w:styleId="SectionTitle">
    <w:name w:val="SectionTitle"/>
    <w:basedOn w:val="Normalny"/>
    <w:next w:val="Nagwek1"/>
    <w:rsid w:val="00691B12"/>
    <w:pPr>
      <w:keepNext/>
      <w:spacing w:before="120" w:after="360" w:line="240" w:lineRule="auto"/>
      <w:jc w:val="center"/>
    </w:pPr>
    <w:rPr>
      <w:rFonts w:ascii="Times New Roman" w:hAnsi="Times New Roman"/>
      <w:b/>
      <w:smallCaps/>
      <w:sz w:val="28"/>
      <w:lang w:eastAsia="en-GB"/>
    </w:rPr>
  </w:style>
  <w:style w:type="paragraph" w:customStyle="1" w:styleId="Annexetitre">
    <w:name w:val="Annexe titre"/>
    <w:basedOn w:val="Normalny"/>
    <w:next w:val="Normalny"/>
    <w:rsid w:val="00691B12"/>
    <w:pPr>
      <w:spacing w:before="120" w:after="120" w:line="240" w:lineRule="auto"/>
      <w:jc w:val="center"/>
    </w:pPr>
    <w:rPr>
      <w:rFonts w:ascii="Times New Roman" w:hAnsi="Times New Roman"/>
      <w:b/>
      <w:sz w:val="24"/>
      <w:u w:val="single"/>
      <w:lang w:eastAsia="en-GB"/>
    </w:rPr>
  </w:style>
  <w:style w:type="character" w:customStyle="1" w:styleId="Nagwek1Znak">
    <w:name w:val="Nagłówek 1 Znak"/>
    <w:link w:val="Nagwek1"/>
    <w:uiPriority w:val="9"/>
    <w:rsid w:val="00691B12"/>
    <w:rPr>
      <w:rFonts w:ascii="Cambria" w:eastAsia="Times New Roman" w:hAnsi="Cambria" w:cs="Times New Roman"/>
      <w:b/>
      <w:bCs/>
      <w:color w:val="365F91"/>
      <w:sz w:val="28"/>
      <w:szCs w:val="28"/>
    </w:rPr>
  </w:style>
  <w:style w:type="paragraph" w:styleId="Tekstpodstawowywcity">
    <w:name w:val="Body Text Indent"/>
    <w:basedOn w:val="Normalny"/>
    <w:link w:val="TekstpodstawowywcityZnak"/>
    <w:rsid w:val="0055059E"/>
    <w:pPr>
      <w:spacing w:after="120" w:line="480" w:lineRule="auto"/>
    </w:pPr>
    <w:rPr>
      <w:rFonts w:ascii="Times New Roman" w:eastAsia="Times New Roman" w:hAnsi="Times New Roman"/>
      <w:sz w:val="24"/>
      <w:szCs w:val="24"/>
      <w:lang w:eastAsia="pl-PL"/>
    </w:rPr>
  </w:style>
  <w:style w:type="character" w:customStyle="1" w:styleId="TekstpodstawowywcityZnak">
    <w:name w:val="Tekst podstawowy wcięty Znak"/>
    <w:link w:val="Tekstpodstawowywcity"/>
    <w:rsid w:val="0055059E"/>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55059E"/>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link w:val="Tekstpodstawowy2"/>
    <w:rsid w:val="0055059E"/>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465572"/>
    <w:pPr>
      <w:spacing w:after="120"/>
    </w:pPr>
  </w:style>
  <w:style w:type="character" w:customStyle="1" w:styleId="TekstpodstawowyZnak">
    <w:name w:val="Tekst podstawowy Znak"/>
    <w:basedOn w:val="Domylnaczcionkaakapitu"/>
    <w:link w:val="Tekstpodstawowy"/>
    <w:uiPriority w:val="99"/>
    <w:semiHidden/>
    <w:rsid w:val="00465572"/>
  </w:style>
  <w:style w:type="paragraph" w:customStyle="1" w:styleId="Default">
    <w:name w:val="Default"/>
    <w:link w:val="DefaultChar"/>
    <w:rsid w:val="00465572"/>
    <w:pPr>
      <w:widowControl w:val="0"/>
      <w:autoSpaceDE w:val="0"/>
      <w:autoSpaceDN w:val="0"/>
      <w:adjustRightInd w:val="0"/>
    </w:pPr>
    <w:rPr>
      <w:rFonts w:ascii="Times New Roman" w:eastAsia="Times New Roman" w:hAnsi="Times New Roman"/>
      <w:color w:val="000000"/>
      <w:sz w:val="24"/>
      <w:szCs w:val="24"/>
    </w:rPr>
  </w:style>
  <w:style w:type="character" w:customStyle="1" w:styleId="DefaultChar">
    <w:name w:val="Default Char"/>
    <w:link w:val="Default"/>
    <w:rsid w:val="00465572"/>
    <w:rPr>
      <w:rFonts w:ascii="Times New Roman" w:eastAsia="Times New Roman" w:hAnsi="Times New Roman"/>
      <w:color w:val="000000"/>
      <w:sz w:val="24"/>
      <w:szCs w:val="24"/>
      <w:lang w:eastAsia="pl-PL" w:bidi="ar-SA"/>
    </w:rPr>
  </w:style>
  <w:style w:type="paragraph" w:styleId="Tekstpodstawowy3">
    <w:name w:val="Body Text 3"/>
    <w:aliases w:val="Znak1"/>
    <w:basedOn w:val="Normalny"/>
    <w:link w:val="Tekstpodstawowy3Znak"/>
    <w:rsid w:val="00465572"/>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aliases w:val="Znak1 Znak"/>
    <w:link w:val="Tekstpodstawowy3"/>
    <w:rsid w:val="00465572"/>
    <w:rPr>
      <w:rFonts w:ascii="Times New Roman" w:eastAsia="Times New Roman" w:hAnsi="Times New Roman" w:cs="Times New Roman"/>
      <w:sz w:val="16"/>
      <w:szCs w:val="16"/>
      <w:lang w:eastAsia="pl-PL"/>
    </w:rPr>
  </w:style>
  <w:style w:type="paragraph" w:styleId="Akapitzlist">
    <w:name w:val="List Paragraph"/>
    <w:aliases w:val="Akapit z listą numerowaną"/>
    <w:basedOn w:val="Normalny"/>
    <w:link w:val="AkapitzlistZnak"/>
    <w:uiPriority w:val="34"/>
    <w:qFormat/>
    <w:rsid w:val="00465572"/>
    <w:pPr>
      <w:widowControl w:val="0"/>
      <w:autoSpaceDE w:val="0"/>
      <w:autoSpaceDN w:val="0"/>
      <w:adjustRightInd w:val="0"/>
      <w:spacing w:after="0" w:line="240" w:lineRule="auto"/>
      <w:ind w:left="708"/>
    </w:pPr>
    <w:rPr>
      <w:rFonts w:ascii="Times New Roman" w:eastAsia="Times New Roman" w:hAnsi="Times New Roman"/>
      <w:sz w:val="24"/>
      <w:szCs w:val="24"/>
      <w:lang w:eastAsia="pl-PL"/>
    </w:rPr>
  </w:style>
  <w:style w:type="character" w:customStyle="1" w:styleId="AkapitzlistZnak">
    <w:name w:val="Akapit z listą Znak"/>
    <w:aliases w:val="Akapit z listą numerowaną Znak"/>
    <w:link w:val="Akapitzlist"/>
    <w:uiPriority w:val="34"/>
    <w:rsid w:val="00465572"/>
    <w:rPr>
      <w:rFonts w:ascii="Times New Roman" w:eastAsia="Times New Roman" w:hAnsi="Times New Roman" w:cs="Times New Roman"/>
      <w:sz w:val="24"/>
      <w:szCs w:val="24"/>
      <w:lang w:eastAsia="pl-PL"/>
    </w:rPr>
  </w:style>
  <w:style w:type="paragraph" w:customStyle="1" w:styleId="ZARTzmartartykuempunktem">
    <w:name w:val="Z/ART(§) – zm. art. (§) artykułem (punktem)"/>
    <w:basedOn w:val="Normalny"/>
    <w:qFormat/>
    <w:rsid w:val="005C6B3A"/>
    <w:pPr>
      <w:suppressAutoHyphens/>
      <w:autoSpaceDE w:val="0"/>
      <w:autoSpaceDN w:val="0"/>
      <w:adjustRightInd w:val="0"/>
      <w:spacing w:after="0" w:line="360" w:lineRule="auto"/>
      <w:ind w:left="510" w:firstLine="510"/>
      <w:jc w:val="both"/>
    </w:pPr>
    <w:rPr>
      <w:rFonts w:ascii="Times" w:eastAsia="Times New Roman" w:hAnsi="Times" w:cs="Arial"/>
      <w:sz w:val="24"/>
      <w:szCs w:val="20"/>
      <w:lang w:eastAsia="pl-PL"/>
    </w:rPr>
  </w:style>
  <w:style w:type="paragraph" w:customStyle="1" w:styleId="ZLITUSTzmustliter">
    <w:name w:val="Z_LIT/UST(§) – zm. ust. (§) literą"/>
    <w:basedOn w:val="Normalny"/>
    <w:qFormat/>
    <w:rsid w:val="00915398"/>
    <w:pPr>
      <w:suppressAutoHyphens/>
      <w:autoSpaceDE w:val="0"/>
      <w:autoSpaceDN w:val="0"/>
      <w:adjustRightInd w:val="0"/>
      <w:spacing w:after="0" w:line="360" w:lineRule="auto"/>
      <w:ind w:left="987" w:firstLine="510"/>
      <w:jc w:val="both"/>
    </w:pPr>
    <w:rPr>
      <w:rFonts w:ascii="Times" w:eastAsia="Times New Roman" w:hAnsi="Times" w:cs="Arial"/>
      <w:bCs/>
      <w:sz w:val="24"/>
      <w:szCs w:val="20"/>
      <w:lang w:eastAsia="pl-PL"/>
    </w:rPr>
  </w:style>
  <w:style w:type="numbering" w:customStyle="1" w:styleId="StylStylPunktowane11ptPogrubienieKonspektynumerowaneTim1">
    <w:name w:val="Styl Styl Punktowane 11 pt Pogrubienie + Konspekty numerowane Tim...1"/>
    <w:rsid w:val="00F8534C"/>
    <w:pPr>
      <w:numPr>
        <w:numId w:val="23"/>
      </w:numPr>
    </w:pPr>
  </w:style>
  <w:style w:type="table" w:styleId="Tabela-Siatka">
    <w:name w:val="Table Grid"/>
    <w:basedOn w:val="Standardowy"/>
    <w:uiPriority w:val="59"/>
    <w:rsid w:val="00BF516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D33729"/>
    <w:pPr>
      <w:spacing w:after="0" w:line="240" w:lineRule="auto"/>
    </w:pPr>
    <w:rPr>
      <w:rFonts w:ascii="Segoe UI" w:hAnsi="Segoe UI"/>
      <w:sz w:val="18"/>
      <w:szCs w:val="18"/>
    </w:rPr>
  </w:style>
  <w:style w:type="character" w:customStyle="1" w:styleId="TekstdymkaZnak">
    <w:name w:val="Tekst dymka Znak"/>
    <w:link w:val="Tekstdymka"/>
    <w:uiPriority w:val="99"/>
    <w:semiHidden/>
    <w:rsid w:val="00D33729"/>
    <w:rPr>
      <w:rFonts w:ascii="Segoe UI" w:hAnsi="Segoe UI" w:cs="Segoe UI"/>
      <w:sz w:val="18"/>
      <w:szCs w:val="18"/>
      <w:lang w:eastAsia="en-US"/>
    </w:rPr>
  </w:style>
  <w:style w:type="character" w:styleId="Odwoaniedokomentarza">
    <w:name w:val="annotation reference"/>
    <w:uiPriority w:val="99"/>
    <w:unhideWhenUsed/>
    <w:rsid w:val="0022144D"/>
    <w:rPr>
      <w:sz w:val="16"/>
      <w:szCs w:val="16"/>
    </w:rPr>
  </w:style>
  <w:style w:type="paragraph" w:styleId="Tekstkomentarza">
    <w:name w:val="annotation text"/>
    <w:aliases w:val=" Znak1"/>
    <w:basedOn w:val="Normalny"/>
    <w:link w:val="TekstkomentarzaZnak"/>
    <w:uiPriority w:val="99"/>
    <w:unhideWhenUsed/>
    <w:rsid w:val="0022144D"/>
    <w:rPr>
      <w:sz w:val="20"/>
      <w:szCs w:val="20"/>
    </w:rPr>
  </w:style>
  <w:style w:type="character" w:customStyle="1" w:styleId="TekstkomentarzaZnak">
    <w:name w:val="Tekst komentarza Znak"/>
    <w:aliases w:val=" Znak1 Znak"/>
    <w:link w:val="Tekstkomentarza"/>
    <w:uiPriority w:val="99"/>
    <w:rsid w:val="0022144D"/>
    <w:rPr>
      <w:lang w:eastAsia="en-US"/>
    </w:rPr>
  </w:style>
  <w:style w:type="paragraph" w:styleId="Tematkomentarza">
    <w:name w:val="annotation subject"/>
    <w:basedOn w:val="Tekstkomentarza"/>
    <w:next w:val="Tekstkomentarza"/>
    <w:link w:val="TematkomentarzaZnak"/>
    <w:uiPriority w:val="99"/>
    <w:semiHidden/>
    <w:unhideWhenUsed/>
    <w:rsid w:val="0022144D"/>
    <w:rPr>
      <w:b/>
      <w:bCs/>
    </w:rPr>
  </w:style>
  <w:style w:type="character" w:customStyle="1" w:styleId="TematkomentarzaZnak">
    <w:name w:val="Temat komentarza Znak"/>
    <w:link w:val="Tematkomentarza"/>
    <w:uiPriority w:val="99"/>
    <w:semiHidden/>
    <w:rsid w:val="0022144D"/>
    <w:rPr>
      <w:b/>
      <w:bCs/>
      <w:lang w:eastAsia="en-US"/>
    </w:rPr>
  </w:style>
  <w:style w:type="paragraph" w:styleId="Nagwek">
    <w:name w:val="header"/>
    <w:basedOn w:val="Normalny"/>
    <w:link w:val="NagwekZnak"/>
    <w:uiPriority w:val="99"/>
    <w:unhideWhenUsed/>
    <w:rsid w:val="00645779"/>
    <w:pPr>
      <w:tabs>
        <w:tab w:val="center" w:pos="4536"/>
        <w:tab w:val="right" w:pos="9072"/>
      </w:tabs>
    </w:pPr>
  </w:style>
  <w:style w:type="character" w:customStyle="1" w:styleId="NagwekZnak">
    <w:name w:val="Nagłówek Znak"/>
    <w:link w:val="Nagwek"/>
    <w:uiPriority w:val="99"/>
    <w:rsid w:val="00645779"/>
    <w:rPr>
      <w:sz w:val="22"/>
      <w:szCs w:val="22"/>
      <w:lang w:eastAsia="en-US"/>
    </w:rPr>
  </w:style>
  <w:style w:type="paragraph" w:styleId="Stopka">
    <w:name w:val="footer"/>
    <w:aliases w:val="Stopka Znak1,Stopka Znak Znak,Znak"/>
    <w:basedOn w:val="Normalny"/>
    <w:link w:val="StopkaZnak"/>
    <w:uiPriority w:val="99"/>
    <w:unhideWhenUsed/>
    <w:rsid w:val="00645779"/>
    <w:pPr>
      <w:tabs>
        <w:tab w:val="center" w:pos="4536"/>
        <w:tab w:val="right" w:pos="9072"/>
      </w:tabs>
    </w:pPr>
  </w:style>
  <w:style w:type="character" w:customStyle="1" w:styleId="StopkaZnak">
    <w:name w:val="Stopka Znak"/>
    <w:aliases w:val="Stopka Znak1 Znak1,Stopka Znak Znak Znak1,Znak Znak"/>
    <w:link w:val="Stopka"/>
    <w:uiPriority w:val="99"/>
    <w:rsid w:val="00645779"/>
    <w:rPr>
      <w:sz w:val="22"/>
      <w:szCs w:val="22"/>
      <w:lang w:eastAsia="en-US"/>
    </w:rPr>
  </w:style>
  <w:style w:type="character" w:customStyle="1" w:styleId="StopkaZnak2">
    <w:name w:val="Stopka Znak2"/>
    <w:aliases w:val="Stopka Znak1 Znak,Stopka Znak Znak Znak,Znak Znak2"/>
    <w:uiPriority w:val="99"/>
    <w:rsid w:val="00645779"/>
    <w:rPr>
      <w:rFonts w:ascii="Times New Roman" w:eastAsia="Times New Roman" w:hAnsi="Times New Roman" w:cs="Times New Roman"/>
      <w:sz w:val="24"/>
      <w:szCs w:val="24"/>
      <w:lang w:eastAsia="pl-PL"/>
    </w:rPr>
  </w:style>
  <w:style w:type="numbering" w:customStyle="1" w:styleId="1111113">
    <w:name w:val="1 / 1.1 / 1.1.13"/>
    <w:basedOn w:val="Bezlisty"/>
    <w:next w:val="111111"/>
    <w:rsid w:val="00F20025"/>
    <w:pPr>
      <w:numPr>
        <w:numId w:val="32"/>
      </w:numPr>
    </w:pPr>
  </w:style>
  <w:style w:type="numbering" w:styleId="111111">
    <w:name w:val="Outline List 2"/>
    <w:basedOn w:val="Bezlisty"/>
    <w:uiPriority w:val="99"/>
    <w:semiHidden/>
    <w:unhideWhenUsed/>
    <w:rsid w:val="00F2002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23BA8-F9D8-41BC-ADEF-79956F305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1375</Words>
  <Characters>8254</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Narodowy Bank Polski</Company>
  <LinksUpToDate>false</LinksUpToDate>
  <CharactersWithSpaces>9610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arec</dc:creator>
  <cp:lastModifiedBy>kurdzima</cp:lastModifiedBy>
  <cp:revision>9</cp:revision>
  <cp:lastPrinted>2018-01-29T10:50:00Z</cp:lastPrinted>
  <dcterms:created xsi:type="dcterms:W3CDTF">2018-01-16T15:28:00Z</dcterms:created>
  <dcterms:modified xsi:type="dcterms:W3CDTF">2018-01-29T10:50:00Z</dcterms:modified>
</cp:coreProperties>
</file>